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233E9" w14:textId="77777777" w:rsidR="00457645" w:rsidRPr="00236372" w:rsidRDefault="00457645" w:rsidP="00457645">
      <w:pPr>
        <w:pStyle w:val="Default"/>
        <w:spacing w:line="276" w:lineRule="auto"/>
        <w:jc w:val="center"/>
        <w:rPr>
          <w:b/>
          <w:bCs/>
          <w:color w:val="auto"/>
          <w:sz w:val="22"/>
          <w:szCs w:val="22"/>
          <w:lang w:val="ro-RO"/>
        </w:rPr>
      </w:pPr>
      <w:r w:rsidRPr="00236372">
        <w:rPr>
          <w:b/>
          <w:bCs/>
          <w:color w:val="auto"/>
          <w:sz w:val="22"/>
          <w:szCs w:val="22"/>
          <w:lang w:val="ro-RO"/>
        </w:rPr>
        <w:t>FIȘA MĂSURII M</w:t>
      </w:r>
      <w:r>
        <w:rPr>
          <w:b/>
          <w:bCs/>
          <w:color w:val="auto"/>
          <w:sz w:val="22"/>
          <w:szCs w:val="22"/>
          <w:lang w:val="ro-RO"/>
        </w:rPr>
        <w:t>0</w:t>
      </w:r>
      <w:r w:rsidRPr="00236372">
        <w:rPr>
          <w:b/>
          <w:bCs/>
          <w:color w:val="auto"/>
          <w:sz w:val="22"/>
          <w:szCs w:val="22"/>
          <w:lang w:val="ro-RO"/>
        </w:rPr>
        <w:t>4</w:t>
      </w:r>
      <w:r>
        <w:rPr>
          <w:b/>
          <w:bCs/>
          <w:color w:val="auto"/>
          <w:sz w:val="22"/>
          <w:szCs w:val="22"/>
          <w:lang w:val="ro-RO"/>
        </w:rPr>
        <w:t xml:space="preserve"> – PROPUSĂ</w:t>
      </w:r>
    </w:p>
    <w:p w14:paraId="67BE6BA0" w14:textId="77777777" w:rsidR="00457645" w:rsidRPr="00236372" w:rsidRDefault="00457645" w:rsidP="00457645">
      <w:pPr>
        <w:pStyle w:val="Default"/>
        <w:spacing w:line="276" w:lineRule="auto"/>
        <w:jc w:val="both"/>
        <w:rPr>
          <w:b/>
          <w:bCs/>
          <w:color w:val="auto"/>
          <w:sz w:val="22"/>
          <w:szCs w:val="22"/>
          <w:lang w:val="ro-RO"/>
        </w:rPr>
      </w:pPr>
    </w:p>
    <w:p w14:paraId="0F33CE3E" w14:textId="77777777" w:rsidR="00457645" w:rsidRPr="00236372" w:rsidRDefault="00457645" w:rsidP="00457645">
      <w:pPr>
        <w:pStyle w:val="Default"/>
        <w:shd w:val="clear" w:color="auto" w:fill="BFBFBF" w:themeFill="background1" w:themeFillShade="BF"/>
        <w:spacing w:line="276" w:lineRule="auto"/>
        <w:jc w:val="both"/>
        <w:rPr>
          <w:b/>
          <w:bCs/>
          <w:color w:val="auto"/>
          <w:sz w:val="22"/>
          <w:szCs w:val="22"/>
          <w:lang w:val="ro-RO"/>
        </w:rPr>
      </w:pPr>
      <w:r w:rsidRPr="00236372">
        <w:rPr>
          <w:b/>
          <w:bCs/>
          <w:color w:val="auto"/>
          <w:sz w:val="22"/>
          <w:szCs w:val="22"/>
          <w:lang w:val="ro-RO"/>
        </w:rPr>
        <w:t>Denumirea măsurii:</w:t>
      </w:r>
      <w:r w:rsidRPr="00236372">
        <w:rPr>
          <w:color w:val="auto"/>
          <w:sz w:val="22"/>
          <w:szCs w:val="22"/>
        </w:rPr>
        <w:t xml:space="preserve"> </w:t>
      </w:r>
      <w:r w:rsidRPr="00F7670C">
        <w:rPr>
          <w:color w:val="auto"/>
          <w:sz w:val="22"/>
          <w:szCs w:val="22"/>
          <w:lang w:val="ro-RO"/>
        </w:rPr>
        <w:t>Sprijin pentru instalarea tinerilor fermieri</w:t>
      </w:r>
      <w:r>
        <w:rPr>
          <w:bCs/>
          <w:color w:val="auto"/>
          <w:sz w:val="22"/>
          <w:szCs w:val="22"/>
          <w:lang w:val="ro-RO"/>
        </w:rPr>
        <w:t xml:space="preserve"> </w:t>
      </w:r>
      <w:r w:rsidRPr="00236372">
        <w:rPr>
          <w:color w:val="auto"/>
          <w:sz w:val="22"/>
          <w:szCs w:val="22"/>
          <w:lang w:val="ro-RO"/>
        </w:rPr>
        <w:t>î</w:t>
      </w:r>
      <w:r>
        <w:rPr>
          <w:bCs/>
          <w:color w:val="auto"/>
          <w:sz w:val="22"/>
          <w:szCs w:val="22"/>
          <w:lang w:val="ro-RO"/>
        </w:rPr>
        <w:t>n teritorilu GAL „</w:t>
      </w:r>
      <w:r w:rsidRPr="00236372">
        <w:rPr>
          <w:color w:val="auto"/>
          <w:sz w:val="22"/>
          <w:szCs w:val="22"/>
          <w:lang w:val="ro-RO"/>
        </w:rPr>
        <w:t>Codrii Pașcanilor</w:t>
      </w:r>
      <w:r>
        <w:rPr>
          <w:bCs/>
          <w:color w:val="auto"/>
          <w:sz w:val="22"/>
          <w:szCs w:val="22"/>
          <w:lang w:val="ro-RO"/>
        </w:rPr>
        <w:t>”</w:t>
      </w:r>
    </w:p>
    <w:p w14:paraId="517BD054"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CODUL Măsurii</w:t>
      </w:r>
      <w:r w:rsidRPr="00236372">
        <w:rPr>
          <w:b/>
          <w:bCs/>
          <w:color w:val="auto"/>
          <w:sz w:val="22"/>
          <w:szCs w:val="22"/>
          <w:rtl/>
          <w:lang w:val="ro-RO"/>
        </w:rPr>
        <w:t>:</w:t>
      </w:r>
      <w:r w:rsidRPr="00236372">
        <w:rPr>
          <w:b/>
          <w:bCs/>
          <w:color w:val="auto"/>
          <w:sz w:val="22"/>
          <w:szCs w:val="22"/>
          <w:lang w:val="en-GB"/>
        </w:rPr>
        <w:t xml:space="preserve"> </w:t>
      </w:r>
      <w:r w:rsidRPr="00236372">
        <w:rPr>
          <w:bCs/>
          <w:color w:val="auto"/>
          <w:sz w:val="22"/>
          <w:szCs w:val="22"/>
          <w:lang w:val="en-GB"/>
        </w:rPr>
        <w:t>M</w:t>
      </w:r>
      <w:r>
        <w:rPr>
          <w:bCs/>
          <w:color w:val="auto"/>
          <w:sz w:val="22"/>
          <w:szCs w:val="22"/>
          <w:lang w:val="en-GB"/>
        </w:rPr>
        <w:t>0</w:t>
      </w:r>
      <w:r w:rsidRPr="00236372">
        <w:rPr>
          <w:bCs/>
          <w:color w:val="auto"/>
          <w:sz w:val="22"/>
          <w:szCs w:val="22"/>
          <w:lang w:val="en-GB"/>
        </w:rPr>
        <w:t>4/2B</w:t>
      </w:r>
    </w:p>
    <w:p w14:paraId="15F3FC03" w14:textId="77777777" w:rsidR="00457645" w:rsidRPr="00236372" w:rsidRDefault="00457645" w:rsidP="00457645">
      <w:pPr>
        <w:pStyle w:val="Default"/>
        <w:spacing w:line="276" w:lineRule="auto"/>
        <w:jc w:val="both"/>
        <w:rPr>
          <w:color w:val="auto"/>
          <w:sz w:val="22"/>
          <w:szCs w:val="22"/>
          <w:lang w:val="ro-RO"/>
        </w:rPr>
      </w:pPr>
      <w:r w:rsidRPr="00236372">
        <w:rPr>
          <w:b/>
          <w:bCs/>
          <w:color w:val="auto"/>
          <w:sz w:val="22"/>
          <w:szCs w:val="22"/>
          <w:lang w:val="ro-RO"/>
        </w:rPr>
        <w:t xml:space="preserve">Tipul măsurii: </w:t>
      </w:r>
      <w:r w:rsidRPr="00236372">
        <w:rPr>
          <w:b/>
          <w:bCs/>
          <w:color w:val="auto"/>
          <w:sz w:val="22"/>
          <w:szCs w:val="22"/>
          <w:lang w:val="ro-RO"/>
        </w:rPr>
        <w:tab/>
      </w:r>
      <w:r w:rsidRPr="00236372">
        <w:rPr>
          <w:color w:val="auto"/>
          <w:sz w:val="22"/>
          <w:szCs w:val="22"/>
          <w:lang w:val="ro-RO"/>
        </w:rPr>
        <w:t xml:space="preserve">□ </w:t>
      </w:r>
      <w:r w:rsidRPr="00236372">
        <w:rPr>
          <w:bCs/>
          <w:color w:val="auto"/>
          <w:sz w:val="22"/>
          <w:szCs w:val="22"/>
          <w:lang w:val="ro-RO"/>
        </w:rPr>
        <w:t>INVESTIȚII</w:t>
      </w:r>
    </w:p>
    <w:p w14:paraId="4C17BC3B" w14:textId="77777777" w:rsidR="00457645" w:rsidRPr="00236372" w:rsidRDefault="00457645" w:rsidP="00457645">
      <w:pPr>
        <w:pStyle w:val="Default"/>
        <w:spacing w:line="276" w:lineRule="auto"/>
        <w:ind w:left="1440" w:firstLine="720"/>
        <w:jc w:val="both"/>
        <w:rPr>
          <w:color w:val="auto"/>
          <w:sz w:val="22"/>
          <w:szCs w:val="22"/>
          <w:lang w:val="ro-RO"/>
        </w:rPr>
      </w:pPr>
      <w:r w:rsidRPr="00236372">
        <w:rPr>
          <w:color w:val="auto"/>
          <w:sz w:val="22"/>
          <w:szCs w:val="22"/>
          <w:lang w:val="ro-RO"/>
        </w:rPr>
        <w:t>□ SERVICII</w:t>
      </w:r>
    </w:p>
    <w:p w14:paraId="459D05AA" w14:textId="77777777" w:rsidR="00457645" w:rsidRPr="00236372" w:rsidRDefault="00457645" w:rsidP="00457645">
      <w:pPr>
        <w:pStyle w:val="Default"/>
        <w:spacing w:line="276" w:lineRule="auto"/>
        <w:ind w:left="1440" w:firstLine="720"/>
        <w:jc w:val="both"/>
        <w:rPr>
          <w:b/>
          <w:bCs/>
          <w:color w:val="auto"/>
          <w:sz w:val="22"/>
          <w:szCs w:val="22"/>
          <w:lang w:val="ro-RO"/>
        </w:rPr>
      </w:pPr>
      <w:r w:rsidRPr="00236372">
        <w:rPr>
          <w:rFonts w:cstheme="majorBidi"/>
          <w:b/>
          <w:bCs/>
          <w:color w:val="auto"/>
          <w:sz w:val="22"/>
          <w:szCs w:val="22"/>
          <w:lang w:val="ro-RO"/>
        </w:rPr>
        <w:t>×</w:t>
      </w:r>
      <w:r w:rsidRPr="00236372">
        <w:rPr>
          <w:b/>
          <w:bCs/>
          <w:color w:val="auto"/>
          <w:sz w:val="22"/>
          <w:szCs w:val="22"/>
          <w:lang w:val="ro-RO"/>
        </w:rPr>
        <w:t xml:space="preserve"> SPRIJIN FORFETAR</w:t>
      </w:r>
    </w:p>
    <w:p w14:paraId="33EF299E"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color w:val="auto"/>
          <w:sz w:val="22"/>
          <w:szCs w:val="22"/>
          <w:lang w:val="ro-RO"/>
        </w:rPr>
        <w:t xml:space="preserve">1. </w:t>
      </w:r>
      <w:r w:rsidRPr="00236372">
        <w:rPr>
          <w:b/>
          <w:bCs/>
          <w:color w:val="auto"/>
          <w:sz w:val="22"/>
          <w:szCs w:val="22"/>
          <w:lang w:val="ro-RO"/>
        </w:rPr>
        <w:t>Descrierea generală a măsurii, inclusiv a logicii de intervenție a acesteia și a contribuției la prioritățile strategiei, la domeniile de intervenție, la obiectivele transversale și a complementarității cu alte măsuri din SDL.</w:t>
      </w:r>
    </w:p>
    <w:p w14:paraId="791C6A96" w14:textId="77777777" w:rsidR="00457645" w:rsidRPr="00236372" w:rsidRDefault="00457645" w:rsidP="00457645">
      <w:pPr>
        <w:pStyle w:val="Default"/>
        <w:spacing w:line="276" w:lineRule="auto"/>
        <w:ind w:firstLine="720"/>
        <w:jc w:val="both"/>
        <w:rPr>
          <w:color w:val="auto"/>
          <w:sz w:val="22"/>
          <w:szCs w:val="22"/>
          <w:lang w:val="ro-RO"/>
        </w:rPr>
      </w:pPr>
      <w:r w:rsidRPr="00236372">
        <w:rPr>
          <w:color w:val="auto"/>
          <w:sz w:val="22"/>
          <w:szCs w:val="22"/>
          <w:lang w:val="ro-RO"/>
        </w:rPr>
        <w:t>Conform analizei SWOT sunt identificate în cadrul teritoriului GAL „Codrii Pașcanilor” urmatoarele puncte slabe:</w:t>
      </w:r>
    </w:p>
    <w:p w14:paraId="5231F4AD"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imbătrânirea populației;</w:t>
      </w:r>
    </w:p>
    <w:p w14:paraId="6184782C"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migrația tinerilor;</w:t>
      </w:r>
    </w:p>
    <w:p w14:paraId="32031C55"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populație rurală în scădere;</w:t>
      </w:r>
    </w:p>
    <w:p w14:paraId="3C62B562"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nivelul scăzut al productivității muncii;</w:t>
      </w:r>
    </w:p>
    <w:p w14:paraId="31D53589"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nivelul scăzut al venitului pe gospodărie;</w:t>
      </w:r>
    </w:p>
    <w:p w14:paraId="5B73A6CE"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dotări tehnice deficitare şi insuficiente în agricultură;</w:t>
      </w:r>
    </w:p>
    <w:p w14:paraId="7ED30519"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gestionarea inadecvată a deșeurilor rezultate din activitățile agricole, în special în fermele de mici dimensiuni;</w:t>
      </w:r>
    </w:p>
    <w:p w14:paraId="00778F3D"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pondere crescută a populaţiei rurale aflată în risc de sărăcie sau de excluziune socială, în special în rândul populației de etnie rromă;</w:t>
      </w:r>
    </w:p>
    <w:p w14:paraId="05BED415"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cultură antreprenorială slab dezvoltată, caracterizată de lipsa cunoştinţelor manageriale de bază.</w:t>
      </w:r>
    </w:p>
    <w:p w14:paraId="04DAD099"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Masura propune interventia in vederea stimularii tinerilor in vederea asumarii rolului de sef de exploatatie, motivarea generatiei tinere de a ramane in mediul rural pentru a prelua de la populatia imbatranita exploatatiile agricole in vederea cresterii productivitatii si eficientei economice. De asemenea, masura are ca scop crearea de argumente pentru atragerea catre zona rurala a tinerilor cu pregatire in domeniul agricol prin crearea de oportunitati de finantare pentru dezvoltarea unor noi exploatatii agricole, respectiv cresterea oportunitatilor de angajare prin stimularea infiintarii de noi locuri de munca si implementarea unor tehnologii, standarde de calitate si masuri de mediu actuale. Încurajarea instalării tinerilor fermieri ca manageri de exploatații agricole va facilita procesele inovatoare în sectorul agro-alimentar, tinerii fermieri fiind mai deschiși să aplice tehnologii şi procese noi. De asemenea, tinerii fermierii au un rol important în diseminarea de bune practici, idei și concepte noi, deoarece au acces mai facil la informații noi, inovatoare.</w:t>
      </w:r>
    </w:p>
    <w:p w14:paraId="59812793" w14:textId="77777777" w:rsidR="00457645" w:rsidRPr="00236372" w:rsidRDefault="00457645" w:rsidP="00457645">
      <w:pPr>
        <w:pStyle w:val="Default"/>
        <w:spacing w:line="276" w:lineRule="auto"/>
        <w:jc w:val="both"/>
        <w:rPr>
          <w:color w:val="auto"/>
          <w:sz w:val="22"/>
          <w:szCs w:val="22"/>
          <w:lang w:val="ro-RO"/>
        </w:rPr>
      </w:pPr>
    </w:p>
    <w:p w14:paraId="4AD8107D" w14:textId="77777777" w:rsidR="00457645" w:rsidRPr="00236372" w:rsidRDefault="00457645" w:rsidP="00457645">
      <w:pPr>
        <w:pStyle w:val="Default"/>
        <w:spacing w:line="276" w:lineRule="auto"/>
        <w:jc w:val="both"/>
        <w:rPr>
          <w:b/>
          <w:color w:val="auto"/>
          <w:sz w:val="22"/>
          <w:szCs w:val="22"/>
          <w:lang w:val="ro-RO"/>
        </w:rPr>
      </w:pPr>
      <w:r w:rsidRPr="00236372">
        <w:rPr>
          <w:b/>
          <w:color w:val="auto"/>
          <w:sz w:val="22"/>
          <w:szCs w:val="22"/>
          <w:u w:val="single"/>
          <w:lang w:val="ro-RO"/>
        </w:rPr>
        <w:t>Obiectiv de dezvoltare rurală:</w:t>
      </w:r>
      <w:r w:rsidRPr="00236372">
        <w:rPr>
          <w:b/>
          <w:color w:val="auto"/>
          <w:sz w:val="22"/>
          <w:szCs w:val="22"/>
          <w:lang w:val="ro-RO"/>
        </w:rPr>
        <w:t xml:space="preserve"> </w:t>
      </w:r>
      <w:r w:rsidRPr="00236372">
        <w:rPr>
          <w:color w:val="auto"/>
          <w:sz w:val="22"/>
          <w:szCs w:val="22"/>
          <w:lang w:val="ro-RO"/>
        </w:rPr>
        <w:t>favorizarea competitivității agriculturii</w:t>
      </w:r>
    </w:p>
    <w:p w14:paraId="5DFD6ADE" w14:textId="77777777" w:rsidR="00457645" w:rsidRPr="00236372" w:rsidRDefault="00457645" w:rsidP="00457645">
      <w:pPr>
        <w:pStyle w:val="Default"/>
        <w:spacing w:line="276" w:lineRule="auto"/>
        <w:jc w:val="both"/>
        <w:rPr>
          <w:color w:val="auto"/>
          <w:sz w:val="22"/>
          <w:szCs w:val="22"/>
          <w:lang w:val="ro-RO"/>
        </w:rPr>
      </w:pPr>
    </w:p>
    <w:p w14:paraId="5DF9B039" w14:textId="77777777" w:rsidR="00457645" w:rsidRPr="00236372" w:rsidRDefault="00457645" w:rsidP="00457645">
      <w:pPr>
        <w:pStyle w:val="Default"/>
        <w:spacing w:line="276" w:lineRule="auto"/>
        <w:jc w:val="both"/>
        <w:rPr>
          <w:color w:val="auto"/>
          <w:sz w:val="22"/>
          <w:szCs w:val="22"/>
          <w:u w:val="single"/>
          <w:lang w:val="ro-RO"/>
        </w:rPr>
      </w:pPr>
      <w:r w:rsidRPr="00236372">
        <w:rPr>
          <w:b/>
          <w:color w:val="auto"/>
          <w:sz w:val="22"/>
          <w:szCs w:val="22"/>
          <w:u w:val="single"/>
          <w:lang w:val="ro-RO"/>
        </w:rPr>
        <w:t>Obiective specifice ale măsurii:</w:t>
      </w:r>
    </w:p>
    <w:p w14:paraId="4EEA51EC" w14:textId="77777777" w:rsidR="00457645" w:rsidRPr="00236372" w:rsidRDefault="00457645" w:rsidP="00457645">
      <w:pPr>
        <w:pStyle w:val="Default"/>
        <w:numPr>
          <w:ilvl w:val="0"/>
          <w:numId w:val="7"/>
        </w:numPr>
        <w:spacing w:line="276" w:lineRule="auto"/>
        <w:jc w:val="both"/>
        <w:rPr>
          <w:color w:val="auto"/>
          <w:sz w:val="22"/>
          <w:szCs w:val="22"/>
          <w:lang w:val="ro-RO"/>
        </w:rPr>
      </w:pPr>
      <w:r w:rsidRPr="00236372">
        <w:rPr>
          <w:color w:val="auto"/>
          <w:sz w:val="22"/>
          <w:szCs w:val="22"/>
          <w:lang w:val="ro-RO"/>
        </w:rPr>
        <w:t>Creșterea numărului de tineri agricultori care încep pentru prima oară o activitate agricolă ca șefi de exploatații și încurajarea tinerilor fermieri de a realiza investiții;</w:t>
      </w:r>
    </w:p>
    <w:p w14:paraId="0E55B510" w14:textId="77777777" w:rsidR="00457645" w:rsidRPr="00236372" w:rsidRDefault="00457645" w:rsidP="00457645">
      <w:pPr>
        <w:pStyle w:val="Default"/>
        <w:numPr>
          <w:ilvl w:val="0"/>
          <w:numId w:val="7"/>
        </w:numPr>
        <w:spacing w:line="276" w:lineRule="auto"/>
        <w:jc w:val="both"/>
        <w:rPr>
          <w:color w:val="auto"/>
          <w:sz w:val="22"/>
          <w:szCs w:val="22"/>
          <w:lang w:val="ro-RO"/>
        </w:rPr>
      </w:pPr>
      <w:r w:rsidRPr="00236372">
        <w:rPr>
          <w:color w:val="auto"/>
          <w:sz w:val="22"/>
          <w:szCs w:val="22"/>
          <w:lang w:val="ro-RO"/>
        </w:rPr>
        <w:t>Reducerea fenomenului de migratie a fortei de munca din mediul rural;</w:t>
      </w:r>
    </w:p>
    <w:p w14:paraId="090FD0A0" w14:textId="77777777" w:rsidR="00457645" w:rsidRPr="00236372" w:rsidRDefault="00457645" w:rsidP="00457645">
      <w:pPr>
        <w:pStyle w:val="Default"/>
        <w:numPr>
          <w:ilvl w:val="0"/>
          <w:numId w:val="7"/>
        </w:numPr>
        <w:spacing w:line="276" w:lineRule="auto"/>
        <w:jc w:val="both"/>
        <w:rPr>
          <w:color w:val="auto"/>
          <w:sz w:val="22"/>
          <w:szCs w:val="22"/>
          <w:lang w:val="ro-RO"/>
        </w:rPr>
      </w:pPr>
      <w:r w:rsidRPr="00236372">
        <w:rPr>
          <w:color w:val="auto"/>
          <w:sz w:val="22"/>
          <w:szCs w:val="22"/>
          <w:lang w:val="ro-RO"/>
        </w:rPr>
        <w:t>Stimularea tehnologizarii si inovarii in domeniul agricol.</w:t>
      </w:r>
    </w:p>
    <w:p w14:paraId="3EC34B3D" w14:textId="77777777" w:rsidR="00457645" w:rsidRPr="00236372" w:rsidRDefault="00457645" w:rsidP="00457645">
      <w:pPr>
        <w:pStyle w:val="Default"/>
        <w:spacing w:line="276" w:lineRule="auto"/>
        <w:jc w:val="both"/>
        <w:rPr>
          <w:b/>
          <w:color w:val="auto"/>
          <w:sz w:val="22"/>
          <w:szCs w:val="22"/>
          <w:u w:val="single"/>
          <w:lang w:val="ro-RO"/>
        </w:rPr>
      </w:pPr>
      <w:r w:rsidRPr="00236372">
        <w:rPr>
          <w:b/>
          <w:color w:val="auto"/>
          <w:sz w:val="22"/>
          <w:szCs w:val="22"/>
          <w:u w:val="single"/>
          <w:lang w:val="ro-RO"/>
        </w:rPr>
        <w:t>Măsura contribuie la prioritatea:</w:t>
      </w:r>
    </w:p>
    <w:p w14:paraId="652A3714" w14:textId="77777777" w:rsidR="00457645" w:rsidRPr="00236372" w:rsidRDefault="00457645" w:rsidP="00457645">
      <w:pPr>
        <w:pStyle w:val="Default"/>
        <w:spacing w:line="276" w:lineRule="auto"/>
        <w:jc w:val="both"/>
        <w:rPr>
          <w:rFonts w:cstheme="minorHAnsi"/>
          <w:color w:val="auto"/>
          <w:sz w:val="22"/>
          <w:szCs w:val="22"/>
          <w:lang w:val="ro-RO"/>
        </w:rPr>
      </w:pPr>
      <w:r w:rsidRPr="00236372">
        <w:rPr>
          <w:rFonts w:cstheme="minorHAnsi"/>
          <w:bCs/>
          <w:color w:val="auto"/>
          <w:sz w:val="22"/>
          <w:szCs w:val="22"/>
          <w:lang w:val="ro-RO"/>
        </w:rPr>
        <w:lastRenderedPageBreak/>
        <w:t>P2: „Creșterea viabilității exploatațiilor și a competitivității tuturor tipurilor de agricultură în toate regiunile și promovarea tehnologiilor agricole inovatoare și a gestionării durabile a pădurilor”, conform Regulamentului nr. (CE) 1305/2013, art. 5</w:t>
      </w:r>
    </w:p>
    <w:p w14:paraId="1F8FE4E4" w14:textId="77777777" w:rsidR="00457645" w:rsidRPr="00236372" w:rsidRDefault="00457645" w:rsidP="00457645">
      <w:pPr>
        <w:pStyle w:val="Default"/>
        <w:spacing w:line="276" w:lineRule="auto"/>
        <w:jc w:val="both"/>
        <w:rPr>
          <w:color w:val="auto"/>
          <w:sz w:val="22"/>
          <w:szCs w:val="22"/>
          <w:lang w:val="ro-RO"/>
        </w:rPr>
      </w:pPr>
    </w:p>
    <w:p w14:paraId="6E4CC482" w14:textId="77777777" w:rsidR="00457645" w:rsidRPr="00236372" w:rsidRDefault="00457645" w:rsidP="00457645">
      <w:pPr>
        <w:pStyle w:val="Default"/>
        <w:spacing w:line="276" w:lineRule="auto"/>
        <w:jc w:val="both"/>
        <w:rPr>
          <w:b/>
          <w:color w:val="auto"/>
          <w:sz w:val="22"/>
          <w:szCs w:val="22"/>
          <w:u w:val="single"/>
          <w:lang w:val="ro-RO"/>
        </w:rPr>
      </w:pPr>
      <w:r w:rsidRPr="00236372">
        <w:rPr>
          <w:b/>
          <w:color w:val="auto"/>
          <w:sz w:val="22"/>
          <w:szCs w:val="22"/>
          <w:u w:val="single"/>
          <w:lang w:val="ro-RO"/>
        </w:rPr>
        <w:t>Măsura corespunde obiectivelor art. 19 din Reg. (UE) nr. 1305/2013</w:t>
      </w:r>
    </w:p>
    <w:p w14:paraId="121BAC96" w14:textId="77777777" w:rsidR="00457645" w:rsidRPr="00236372" w:rsidRDefault="00457645" w:rsidP="00457645">
      <w:pPr>
        <w:pStyle w:val="Default"/>
        <w:spacing w:line="276" w:lineRule="auto"/>
        <w:jc w:val="both"/>
        <w:rPr>
          <w:color w:val="auto"/>
          <w:sz w:val="22"/>
          <w:szCs w:val="22"/>
          <w:lang w:val="ro-RO"/>
        </w:rPr>
      </w:pPr>
    </w:p>
    <w:p w14:paraId="4AB8A59F" w14:textId="77777777" w:rsidR="00457645" w:rsidRPr="00236372" w:rsidRDefault="00457645" w:rsidP="00457645">
      <w:pPr>
        <w:pStyle w:val="Default"/>
        <w:spacing w:line="276" w:lineRule="auto"/>
        <w:jc w:val="both"/>
        <w:rPr>
          <w:b/>
          <w:color w:val="auto"/>
          <w:sz w:val="22"/>
          <w:szCs w:val="22"/>
          <w:u w:val="single"/>
          <w:lang w:val="ro-RO"/>
        </w:rPr>
      </w:pPr>
      <w:r w:rsidRPr="00236372">
        <w:rPr>
          <w:b/>
          <w:color w:val="auto"/>
          <w:sz w:val="22"/>
          <w:szCs w:val="22"/>
          <w:u w:val="single"/>
          <w:lang w:val="ro-RO"/>
        </w:rPr>
        <w:t>Măsura contribuie la Domeniul de intervenție:</w:t>
      </w:r>
    </w:p>
    <w:p w14:paraId="28B6A845"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2B „</w:t>
      </w:r>
      <w:r w:rsidRPr="00236372">
        <w:rPr>
          <w:iCs/>
          <w:color w:val="auto"/>
          <w:sz w:val="22"/>
          <w:szCs w:val="22"/>
          <w:lang w:val="ro-RO"/>
        </w:rPr>
        <w:t>Facilitarea intrării în sectorul agricol a unor fermieri calificați corespunzător și, în special, a reînnoirii generațiilor”.</w:t>
      </w:r>
    </w:p>
    <w:p w14:paraId="02621AF0" w14:textId="77777777" w:rsidR="00457645" w:rsidRPr="00236372" w:rsidRDefault="00457645" w:rsidP="00457645">
      <w:pPr>
        <w:pStyle w:val="Default"/>
        <w:spacing w:line="276" w:lineRule="auto"/>
        <w:jc w:val="both"/>
        <w:rPr>
          <w:color w:val="auto"/>
          <w:sz w:val="22"/>
          <w:szCs w:val="22"/>
          <w:lang w:val="ro-RO"/>
        </w:rPr>
      </w:pPr>
    </w:p>
    <w:p w14:paraId="08B021B0" w14:textId="77777777" w:rsidR="00457645" w:rsidRPr="00236372" w:rsidRDefault="00457645" w:rsidP="00457645">
      <w:pPr>
        <w:pStyle w:val="Default"/>
        <w:spacing w:line="276" w:lineRule="auto"/>
        <w:jc w:val="both"/>
        <w:rPr>
          <w:color w:val="auto"/>
          <w:sz w:val="22"/>
          <w:szCs w:val="22"/>
          <w:lang w:val="ro-RO"/>
        </w:rPr>
      </w:pPr>
      <w:r w:rsidRPr="00236372">
        <w:rPr>
          <w:b/>
          <w:color w:val="auto"/>
          <w:sz w:val="22"/>
          <w:szCs w:val="22"/>
          <w:u w:val="single"/>
          <w:lang w:val="ro-RO"/>
        </w:rPr>
        <w:t>Măsura contribuie la obiectivele transversale ale Reg. (UE) nr. 1305/2013:</w:t>
      </w:r>
      <w:r w:rsidRPr="00236372">
        <w:rPr>
          <w:color w:val="auto"/>
          <w:sz w:val="22"/>
          <w:szCs w:val="22"/>
          <w:lang w:val="ro-RO"/>
        </w:rPr>
        <w:t xml:space="preserve"> </w:t>
      </w:r>
      <w:r w:rsidRPr="00236372">
        <w:rPr>
          <w:rFonts w:cstheme="minorHAnsi"/>
          <w:bCs/>
          <w:color w:val="auto"/>
          <w:sz w:val="22"/>
          <w:szCs w:val="22"/>
          <w:lang w:val="ro-RO"/>
        </w:rPr>
        <w:t xml:space="preserve">mediu, clima, inovare </w:t>
      </w:r>
    </w:p>
    <w:p w14:paraId="68090EC4" w14:textId="77777777" w:rsidR="00457645" w:rsidRPr="00236372" w:rsidRDefault="00457645" w:rsidP="00457645">
      <w:pPr>
        <w:pStyle w:val="Default"/>
        <w:spacing w:line="276" w:lineRule="auto"/>
        <w:jc w:val="both"/>
        <w:rPr>
          <w:rFonts w:cstheme="minorHAnsi"/>
          <w:bCs/>
          <w:color w:val="auto"/>
          <w:sz w:val="22"/>
          <w:szCs w:val="22"/>
          <w:lang w:val="ro-RO"/>
        </w:rPr>
      </w:pPr>
      <w:r w:rsidRPr="00236372">
        <w:rPr>
          <w:color w:val="auto"/>
          <w:sz w:val="22"/>
          <w:szCs w:val="22"/>
          <w:lang w:val="ro-RO"/>
        </w:rPr>
        <w:t xml:space="preserve"> </w:t>
      </w:r>
    </w:p>
    <w:p w14:paraId="3E885E05" w14:textId="77777777" w:rsidR="00457645" w:rsidRPr="00236372" w:rsidRDefault="00457645" w:rsidP="00457645">
      <w:pPr>
        <w:pStyle w:val="Default"/>
        <w:spacing w:line="276" w:lineRule="auto"/>
        <w:jc w:val="both"/>
        <w:rPr>
          <w:color w:val="auto"/>
          <w:sz w:val="22"/>
          <w:szCs w:val="22"/>
          <w:lang w:val="ro-RO"/>
        </w:rPr>
      </w:pPr>
      <w:r w:rsidRPr="00236372">
        <w:rPr>
          <w:b/>
          <w:color w:val="auto"/>
          <w:sz w:val="22"/>
          <w:szCs w:val="22"/>
          <w:u w:val="single"/>
          <w:lang w:val="ro-RO"/>
        </w:rPr>
        <w:t>Complementaritatea cu alte măsuri din SDL:</w:t>
      </w:r>
      <w:r w:rsidRPr="00236372">
        <w:rPr>
          <w:color w:val="auto"/>
          <w:sz w:val="22"/>
          <w:szCs w:val="22"/>
          <w:lang w:val="ro-RO"/>
        </w:rPr>
        <w:t xml:space="preserve"> </w:t>
      </w:r>
      <w:r>
        <w:rPr>
          <w:color w:val="auto"/>
          <w:sz w:val="22"/>
          <w:szCs w:val="22"/>
          <w:lang w:val="ro-RO"/>
        </w:rPr>
        <w:t>M01</w:t>
      </w:r>
      <w:r w:rsidRPr="004E534E">
        <w:rPr>
          <w:color w:val="auto"/>
          <w:sz w:val="22"/>
          <w:szCs w:val="22"/>
          <w:lang w:val="ro-RO"/>
        </w:rPr>
        <w:t>/1A</w:t>
      </w:r>
    </w:p>
    <w:p w14:paraId="108BB4CB" w14:textId="77777777" w:rsidR="00457645" w:rsidRPr="00236372" w:rsidRDefault="00457645" w:rsidP="00457645">
      <w:pPr>
        <w:pStyle w:val="Default"/>
        <w:spacing w:line="276" w:lineRule="auto"/>
        <w:jc w:val="both"/>
        <w:rPr>
          <w:color w:val="auto"/>
          <w:sz w:val="22"/>
          <w:szCs w:val="22"/>
          <w:lang w:val="ro-RO"/>
        </w:rPr>
      </w:pPr>
    </w:p>
    <w:p w14:paraId="5AA39474" w14:textId="77777777" w:rsidR="00457645" w:rsidRPr="00236372" w:rsidRDefault="00457645" w:rsidP="00457645">
      <w:pPr>
        <w:pStyle w:val="Default"/>
        <w:spacing w:line="276" w:lineRule="auto"/>
        <w:jc w:val="both"/>
        <w:rPr>
          <w:color w:val="auto"/>
          <w:sz w:val="22"/>
          <w:szCs w:val="22"/>
          <w:lang w:val="ro-RO"/>
        </w:rPr>
      </w:pPr>
      <w:r w:rsidRPr="00236372">
        <w:rPr>
          <w:b/>
          <w:color w:val="auto"/>
          <w:sz w:val="22"/>
          <w:szCs w:val="22"/>
          <w:u w:val="single"/>
          <w:lang w:val="ro-RO"/>
        </w:rPr>
        <w:t>Sinergia cu alte măsuri din SDL:</w:t>
      </w:r>
      <w:r w:rsidRPr="00236372">
        <w:rPr>
          <w:color w:val="auto"/>
          <w:sz w:val="22"/>
          <w:szCs w:val="22"/>
          <w:lang w:val="ro-RO"/>
        </w:rPr>
        <w:t xml:space="preserve"> </w:t>
      </w:r>
      <w:r w:rsidRPr="004E534E">
        <w:rPr>
          <w:color w:val="auto"/>
          <w:sz w:val="22"/>
          <w:szCs w:val="22"/>
          <w:lang w:val="ro-RO"/>
        </w:rPr>
        <w:t>M0</w:t>
      </w:r>
      <w:r>
        <w:rPr>
          <w:color w:val="auto"/>
          <w:sz w:val="22"/>
          <w:szCs w:val="22"/>
          <w:lang w:val="ro-RO"/>
        </w:rPr>
        <w:t>2</w:t>
      </w:r>
      <w:r w:rsidRPr="004E534E">
        <w:rPr>
          <w:color w:val="auto"/>
          <w:sz w:val="22"/>
          <w:szCs w:val="22"/>
          <w:lang w:val="ro-RO"/>
        </w:rPr>
        <w:t>/2A</w:t>
      </w:r>
      <w:r>
        <w:rPr>
          <w:color w:val="auto"/>
          <w:sz w:val="22"/>
          <w:szCs w:val="22"/>
          <w:lang w:val="ro-RO"/>
        </w:rPr>
        <w:t>,  M03</w:t>
      </w:r>
      <w:r w:rsidRPr="004E534E">
        <w:rPr>
          <w:color w:val="auto"/>
          <w:sz w:val="22"/>
          <w:szCs w:val="22"/>
          <w:lang w:val="ro-RO"/>
        </w:rPr>
        <w:t>/2A</w:t>
      </w:r>
    </w:p>
    <w:p w14:paraId="508315A2" w14:textId="77777777" w:rsidR="00457645" w:rsidRPr="00236372" w:rsidRDefault="00457645" w:rsidP="00457645">
      <w:pPr>
        <w:pStyle w:val="Default"/>
        <w:spacing w:line="276" w:lineRule="auto"/>
        <w:jc w:val="both"/>
        <w:rPr>
          <w:b/>
          <w:bCs/>
          <w:color w:val="auto"/>
          <w:sz w:val="22"/>
          <w:szCs w:val="22"/>
          <w:lang w:val="ro-RO"/>
        </w:rPr>
      </w:pPr>
    </w:p>
    <w:p w14:paraId="4FE1CC7B"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 xml:space="preserve">2. Valoarea adăugată a măsurii </w:t>
      </w:r>
    </w:p>
    <w:p w14:paraId="246E625A" w14:textId="77777777" w:rsidR="00457645" w:rsidRPr="00236372" w:rsidRDefault="00457645" w:rsidP="00457645">
      <w:pPr>
        <w:spacing w:line="276" w:lineRule="auto"/>
        <w:ind w:firstLine="720"/>
        <w:jc w:val="both"/>
        <w:rPr>
          <w:rFonts w:ascii="Trebuchet MS" w:hAnsi="Trebuchet MS" w:cs="Trebuchet MS"/>
        </w:rPr>
      </w:pPr>
      <w:r w:rsidRPr="00236372">
        <w:rPr>
          <w:rFonts w:ascii="Trebuchet MS" w:hAnsi="Trebuchet MS" w:cs="Trebuchet MS"/>
        </w:rPr>
        <w:t>În zona Grupului de Acțiune Locala „Codrii Pașcanilor” un procent relativ mare de tineri, cu vârsta cuprinsă între 24 și 40 de ani, sunt ocupați în agricultură. Această situație este cauzată de faptul că, neavând alte surse de venit, tinerii din mediul rural rămân în comunitățile din care fac parte pentru a ajuta la efectuarea unor activități agricole.</w:t>
      </w:r>
    </w:p>
    <w:p w14:paraId="39BFDE1A"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ab/>
        <w:t>Având în vedere că pe teritoriul GAL-ului „Codrii Pașcanilor” segmentul de vârstă cuprins între 40 și 55 de ani deține în prezent o pondere foarte mare, fără a lua măsuri de întinerire și că ponderea șefilor de exploatație cu vârsta de peste 65 de ani va crește semnificativ în perioada următoare, instalarea tinerilor fermieri se face necesară în situația de față. Această tendință, care se manifestă la nivelul întregului teritoriu GAL „Codrii Pașcanilor”, riscă să pună în pericol activitatea agricolă viitoare, cu efecte asupra economiei, culturii, peisajului și tradițiilor satului romanesc.</w:t>
      </w:r>
    </w:p>
    <w:p w14:paraId="10B86942" w14:textId="77777777" w:rsidR="00457645" w:rsidRPr="00236372" w:rsidRDefault="00457645" w:rsidP="00457645">
      <w:pPr>
        <w:spacing w:line="276" w:lineRule="auto"/>
        <w:jc w:val="both"/>
        <w:rPr>
          <w:rFonts w:ascii="Trebuchet MS" w:hAnsi="Trebuchet MS" w:cs="Trebuchet MS"/>
          <w:highlight w:val="yellow"/>
        </w:rPr>
      </w:pPr>
      <w:r w:rsidRPr="00236372">
        <w:rPr>
          <w:rFonts w:ascii="Trebuchet MS" w:hAnsi="Trebuchet MS" w:cs="Trebuchet MS"/>
        </w:rPr>
        <w:tab/>
        <w:t>Reînnoirea generației șefilor de exploatații agricole devine o necesitate în teritoriul GAL „Codrii Pașcanilor”, având ca efect atât îmbunătățirea competitivității acestuia, cât și îmbunătățirea vieții sociale a comunităților rurale. Generația tânără de fermieri poate să îndeplinească mai ușor cerințele pe care societatea le solicită profesiei de agricultor și de asemenea să promoveze o gamă largă de activități. turism rural, conservarea tradițiilor și moștenirii culturale)</w:t>
      </w:r>
    </w:p>
    <w:p w14:paraId="0DAACC57"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 xml:space="preserve">3. Trimiteri la alte acte legislative </w:t>
      </w:r>
    </w:p>
    <w:p w14:paraId="6C6DE465"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rPr>
        <w:t>R</w:t>
      </w:r>
      <w:r w:rsidRPr="000E556A">
        <w:rPr>
          <w:rFonts w:ascii="Trebuchet MS" w:eastAsia="Calibri" w:hAnsi="Trebuchet MS" w:cs="Trebuchet MS"/>
        </w:rPr>
        <w:t xml:space="preserve"> </w:t>
      </w:r>
      <w:r>
        <w:rPr>
          <w:rFonts w:ascii="Trebuchet MS" w:eastAsia="Calibri" w:hAnsi="Trebuchet MS" w:cs="Trebuchet MS"/>
        </w:rPr>
        <w:t>(</w:t>
      </w:r>
      <w:r w:rsidRPr="000E556A">
        <w:rPr>
          <w:rFonts w:ascii="Trebuchet MS" w:eastAsia="Calibri" w:hAnsi="Trebuchet MS" w:cs="Trebuchet MS"/>
        </w:rPr>
        <w:t>CE</w:t>
      </w:r>
      <w:r>
        <w:rPr>
          <w:rFonts w:ascii="Trebuchet MS" w:eastAsia="Calibri" w:hAnsi="Trebuchet MS" w:cs="Trebuchet MS"/>
        </w:rPr>
        <w:t xml:space="preserve">) nr. </w:t>
      </w:r>
      <w:r w:rsidRPr="000E556A">
        <w:rPr>
          <w:rFonts w:ascii="Trebuchet MS" w:eastAsia="Calibri" w:hAnsi="Trebuchet MS" w:cs="Trebuchet MS"/>
        </w:rPr>
        <w:t>361/</w:t>
      </w:r>
      <w:r>
        <w:rPr>
          <w:rFonts w:ascii="Trebuchet MS" w:eastAsia="Calibri" w:hAnsi="Trebuchet MS" w:cs="Trebuchet MS"/>
        </w:rPr>
        <w:t>2003</w:t>
      </w:r>
      <w:r w:rsidRPr="000E556A">
        <w:rPr>
          <w:rFonts w:ascii="Trebuchet MS" w:eastAsia="Calibri" w:hAnsi="Trebuchet MS" w:cs="Trebuchet MS"/>
        </w:rPr>
        <w:t>;</w:t>
      </w:r>
    </w:p>
    <w:p w14:paraId="4EDFD8C6"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(CE) nr. 1242/2008;</w:t>
      </w:r>
    </w:p>
    <w:p w14:paraId="7C8BF4EC"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1303/2013;</w:t>
      </w:r>
    </w:p>
    <w:p w14:paraId="20400F80"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Actul Delegat (UE) nr. 480/2014 de completare a R (UE) nr. 1303/2013;</w:t>
      </w:r>
    </w:p>
    <w:p w14:paraId="549F6E73"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1305/2013;</w:t>
      </w:r>
    </w:p>
    <w:p w14:paraId="035D2086"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1307/2013;</w:t>
      </w:r>
    </w:p>
    <w:p w14:paraId="26B579FD"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215/2014;</w:t>
      </w:r>
    </w:p>
    <w:p w14:paraId="1B15B96D"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lastRenderedPageBreak/>
        <w:t>Legea nr. 346/2004 privind stimularea înființării și dezvoltării întreprinderilor mici și mijlocii cu modificările şi completările ulterioare;</w:t>
      </w:r>
    </w:p>
    <w:p w14:paraId="2B774E42"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Ordonanță de urgență nr. 44/2008 privind desfășurarea activităților economice de către persoanele fizice autorizate, întreprinderile individuale și întreprinderile familiale cu modificările și completările ulterioare.</w:t>
      </w:r>
    </w:p>
    <w:p w14:paraId="1B0214A4"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4. Beneficiari direcți/indirecți (grup țintă)</w:t>
      </w:r>
    </w:p>
    <w:p w14:paraId="39DEA92D" w14:textId="77777777" w:rsidR="00457645" w:rsidRPr="00236372" w:rsidRDefault="00457645" w:rsidP="00457645">
      <w:pPr>
        <w:pStyle w:val="Default"/>
        <w:numPr>
          <w:ilvl w:val="0"/>
          <w:numId w:val="4"/>
        </w:numPr>
        <w:spacing w:line="276" w:lineRule="auto"/>
        <w:jc w:val="both"/>
        <w:rPr>
          <w:color w:val="auto"/>
          <w:sz w:val="22"/>
          <w:szCs w:val="22"/>
          <w:lang w:val="ro-RO"/>
        </w:rPr>
      </w:pPr>
      <w:r w:rsidRPr="00236372">
        <w:rPr>
          <w:color w:val="auto"/>
          <w:sz w:val="22"/>
          <w:szCs w:val="22"/>
          <w:lang w:val="ro-RO"/>
        </w:rPr>
        <w:t>tânărul fermier așa cum este definit în art. 2 din R(UE) nr. 1305/2013*, care se instalează ca unic șef al exploatației agricole;</w:t>
      </w:r>
    </w:p>
    <w:p w14:paraId="2E0CF5C5" w14:textId="77777777" w:rsidR="00457645" w:rsidRPr="00236372" w:rsidRDefault="00457645" w:rsidP="00457645">
      <w:pPr>
        <w:pStyle w:val="Default"/>
        <w:numPr>
          <w:ilvl w:val="0"/>
          <w:numId w:val="4"/>
        </w:numPr>
        <w:spacing w:line="276" w:lineRule="auto"/>
        <w:jc w:val="both"/>
        <w:rPr>
          <w:color w:val="auto"/>
          <w:sz w:val="22"/>
          <w:szCs w:val="22"/>
          <w:lang w:val="ro-RO"/>
        </w:rPr>
      </w:pPr>
      <w:r w:rsidRPr="00236372">
        <w:rPr>
          <w:color w:val="auto"/>
          <w:sz w:val="22"/>
          <w:szCs w:val="22"/>
          <w:lang w:val="ro-RO"/>
        </w:rPr>
        <w:t>persoană juridică cu mai mulți acționari unde un tânăr fermier, așa cum este definit în art. 2 din R(UE) nr. 1305/2013 se instalează și exercită un control efectiv pe termen lung în ceea ce privește deciziile referitoare la gestionare, la beneficii și la riscurile financiare legate de exploatație și deține cel puțin 50%+1 din acțiuni.</w:t>
      </w:r>
    </w:p>
    <w:p w14:paraId="423D58EA"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*Art. 2 (1) n -„tânăr fermier” înseamnă o persoană cu vârsta de până la 40 de ani la momentul depunerii cererii, care deține competențele și calificările profesionale adecvate și care se stabilește pentru prima dată într-o exploatație agricolă ca șef al respectivei exploatații;</w:t>
      </w:r>
    </w:p>
    <w:p w14:paraId="4688D463"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5. Tip de sprijin</w:t>
      </w:r>
    </w:p>
    <w:p w14:paraId="0A48A978" w14:textId="77777777" w:rsidR="00457645" w:rsidRPr="00236372" w:rsidRDefault="00457645" w:rsidP="00457645">
      <w:pPr>
        <w:pStyle w:val="Default"/>
        <w:spacing w:line="276" w:lineRule="auto"/>
        <w:ind w:firstLine="720"/>
        <w:jc w:val="both"/>
        <w:rPr>
          <w:color w:val="auto"/>
          <w:sz w:val="22"/>
          <w:szCs w:val="22"/>
          <w:lang w:val="ro-RO"/>
        </w:rPr>
      </w:pPr>
      <w:r w:rsidRPr="00236372">
        <w:rPr>
          <w:color w:val="auto"/>
          <w:sz w:val="22"/>
          <w:szCs w:val="22"/>
          <w:lang w:val="ro-RO"/>
        </w:rPr>
        <w:t>Sprijin la instalare: sprijinul va fi acordat sub formă de sumă forfetară pentru implementarea obiectivelor prevăzute în planul de afaceri pentru a facilita tânărului fermier începerea activităților agricole.</w:t>
      </w:r>
    </w:p>
    <w:p w14:paraId="209A095B"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6. Tipuri de a</w:t>
      </w:r>
      <w:r>
        <w:rPr>
          <w:b/>
          <w:bCs/>
          <w:color w:val="auto"/>
          <w:sz w:val="22"/>
          <w:szCs w:val="22"/>
          <w:lang w:val="ro-RO"/>
        </w:rPr>
        <w:t>cțiuni eligibile și neeligibile</w:t>
      </w:r>
    </w:p>
    <w:p w14:paraId="5065BAB4" w14:textId="77777777" w:rsidR="00457645" w:rsidRPr="00236372" w:rsidRDefault="00457645" w:rsidP="00457645">
      <w:pPr>
        <w:pStyle w:val="Default"/>
        <w:spacing w:line="276" w:lineRule="auto"/>
        <w:rPr>
          <w:color w:val="auto"/>
          <w:sz w:val="22"/>
          <w:szCs w:val="22"/>
          <w:lang w:val="ro-RO"/>
        </w:rPr>
      </w:pPr>
      <w:r w:rsidRPr="00236372">
        <w:rPr>
          <w:b/>
          <w:bCs/>
          <w:color w:val="auto"/>
          <w:sz w:val="22"/>
          <w:szCs w:val="22"/>
          <w:lang w:val="ro-RO"/>
        </w:rPr>
        <w:t>Costuri eligibile</w:t>
      </w:r>
    </w:p>
    <w:p w14:paraId="69B872A4" w14:textId="77777777" w:rsidR="00457645" w:rsidRPr="00236372" w:rsidRDefault="00457645" w:rsidP="00457645">
      <w:pPr>
        <w:pStyle w:val="Default"/>
        <w:spacing w:line="276" w:lineRule="auto"/>
        <w:ind w:firstLine="720"/>
        <w:jc w:val="both"/>
        <w:rPr>
          <w:color w:val="auto"/>
          <w:sz w:val="22"/>
          <w:szCs w:val="22"/>
          <w:lang w:val="ro-RO"/>
        </w:rPr>
      </w:pPr>
      <w:r w:rsidRPr="00236372">
        <w:rPr>
          <w:color w:val="auto"/>
          <w:sz w:val="22"/>
          <w:szCs w:val="22"/>
          <w:lang w:val="ro-RO"/>
        </w:rPr>
        <w:t>Sprijinul se acordă în vederea facilitării stabilirii tânărului fermier în baza Planului de Afaceri (PA) care conduce la implementarea obiectivelor din cadrul acestuia. Toate cheltuielile propuse în PA, inclusiv capitalul de lucru şi activitățile relevante pentru implementarea corectă a PA aprobat pot fi eligibile, indiferent de natura acestora.</w:t>
      </w:r>
    </w:p>
    <w:p w14:paraId="6412E2F4"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7. Condiții de eligibilitate</w:t>
      </w:r>
    </w:p>
    <w:p w14:paraId="4399A1A0" w14:textId="77777777" w:rsidR="00457645" w:rsidRPr="00236372" w:rsidRDefault="00457645" w:rsidP="00457645">
      <w:pPr>
        <w:pStyle w:val="Default"/>
        <w:numPr>
          <w:ilvl w:val="0"/>
          <w:numId w:val="5"/>
        </w:numPr>
        <w:spacing w:line="276" w:lineRule="auto"/>
        <w:ind w:left="720"/>
        <w:jc w:val="both"/>
        <w:rPr>
          <w:color w:val="auto"/>
          <w:sz w:val="22"/>
          <w:szCs w:val="22"/>
          <w:lang w:val="ro-RO"/>
        </w:rPr>
      </w:pPr>
      <w:r w:rsidRPr="00236372">
        <w:rPr>
          <w:color w:val="auto"/>
          <w:sz w:val="22"/>
          <w:szCs w:val="22"/>
          <w:lang w:val="ro-RO"/>
        </w:rPr>
        <w:t>Investiția se va realiza în teritoriul GAL „Codrii Pașcanilor”</w:t>
      </w:r>
    </w:p>
    <w:p w14:paraId="77DA620B" w14:textId="77777777" w:rsidR="00457645" w:rsidRPr="00236372" w:rsidRDefault="00457645" w:rsidP="00457645">
      <w:pPr>
        <w:pStyle w:val="Default"/>
        <w:numPr>
          <w:ilvl w:val="0"/>
          <w:numId w:val="5"/>
        </w:numPr>
        <w:spacing w:line="276" w:lineRule="auto"/>
        <w:ind w:left="720"/>
        <w:jc w:val="both"/>
        <w:rPr>
          <w:color w:val="auto"/>
          <w:sz w:val="22"/>
          <w:szCs w:val="22"/>
          <w:lang w:val="ro-RO"/>
        </w:rPr>
      </w:pPr>
      <w:r>
        <w:rPr>
          <w:color w:val="auto"/>
          <w:sz w:val="22"/>
          <w:szCs w:val="22"/>
          <w:lang w:val="ro-RO"/>
        </w:rPr>
        <w:t xml:space="preserve">Solicitantul are </w:t>
      </w:r>
      <w:r w:rsidRPr="00236372">
        <w:rPr>
          <w:color w:val="auto"/>
          <w:sz w:val="22"/>
          <w:szCs w:val="22"/>
          <w:lang w:val="ro-RO"/>
        </w:rPr>
        <w:t>domiciliul în teritoriul GAL „Codrii Pașcanilor” sau în zona limitrofă acesteia</w:t>
      </w:r>
      <w:r>
        <w:rPr>
          <w:color w:val="auto"/>
          <w:sz w:val="22"/>
          <w:szCs w:val="22"/>
          <w:lang w:val="ro-RO"/>
        </w:rPr>
        <w:t>;</w:t>
      </w:r>
    </w:p>
    <w:p w14:paraId="0FF047EB" w14:textId="77777777" w:rsidR="00457645" w:rsidRPr="00236372" w:rsidRDefault="00457645" w:rsidP="00457645">
      <w:pPr>
        <w:pStyle w:val="Default"/>
        <w:numPr>
          <w:ilvl w:val="0"/>
          <w:numId w:val="5"/>
        </w:numPr>
        <w:spacing w:line="276" w:lineRule="auto"/>
        <w:ind w:left="720"/>
        <w:jc w:val="both"/>
        <w:rPr>
          <w:color w:val="auto"/>
          <w:sz w:val="22"/>
          <w:szCs w:val="22"/>
          <w:lang w:val="ro-RO"/>
        </w:rPr>
      </w:pPr>
      <w:r w:rsidRPr="00236372">
        <w:rPr>
          <w:color w:val="auto"/>
          <w:sz w:val="22"/>
          <w:szCs w:val="22"/>
          <w:lang w:val="ro-RO"/>
        </w:rPr>
        <w:t>Solicitantul trebuie să se încadreze în categoria microîntreprinderilor şi întreprinderilor mici;</w:t>
      </w:r>
    </w:p>
    <w:p w14:paraId="1003C908"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Pr>
          <w:bCs/>
          <w:color w:val="auto"/>
          <w:sz w:val="22"/>
          <w:szCs w:val="22"/>
          <w:lang w:val="ro-RO"/>
        </w:rPr>
        <w:t>Solicitantul</w:t>
      </w:r>
      <w:r w:rsidRPr="00236372">
        <w:rPr>
          <w:bCs/>
          <w:color w:val="auto"/>
          <w:sz w:val="22"/>
          <w:szCs w:val="22"/>
          <w:lang w:val="ro-RO"/>
        </w:rPr>
        <w:t xml:space="preserve"> deține o exploatație agricolă cu dimensiunea economică cuprinsă între </w:t>
      </w:r>
      <w:r>
        <w:rPr>
          <w:bCs/>
          <w:color w:val="auto"/>
          <w:sz w:val="22"/>
          <w:szCs w:val="22"/>
          <w:lang w:val="ro-RO"/>
        </w:rPr>
        <w:t xml:space="preserve">8000 </w:t>
      </w:r>
      <w:r w:rsidRPr="00236372">
        <w:rPr>
          <w:bCs/>
          <w:color w:val="auto"/>
          <w:sz w:val="22"/>
          <w:szCs w:val="22"/>
          <w:lang w:val="ro-RO"/>
        </w:rPr>
        <w:t xml:space="preserve"> şi 50.000 S.O. (valoare producție standard);</w:t>
      </w:r>
    </w:p>
    <w:p w14:paraId="7C43F665"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Pr>
          <w:bCs/>
          <w:color w:val="auto"/>
          <w:sz w:val="22"/>
          <w:szCs w:val="22"/>
          <w:lang w:val="ro-RO"/>
        </w:rPr>
        <w:t>Solicitantul</w:t>
      </w:r>
      <w:r w:rsidRPr="00236372">
        <w:rPr>
          <w:bCs/>
          <w:color w:val="auto"/>
          <w:sz w:val="22"/>
          <w:szCs w:val="22"/>
          <w:lang w:val="ro-RO"/>
        </w:rPr>
        <w:t xml:space="preserve"> prezintă un plan de afaceri;</w:t>
      </w:r>
    </w:p>
    <w:p w14:paraId="56506D43"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Pr>
          <w:bCs/>
          <w:color w:val="auto"/>
          <w:sz w:val="22"/>
          <w:szCs w:val="22"/>
          <w:lang w:val="ro-RO"/>
        </w:rPr>
        <w:t>Solicitantul</w:t>
      </w:r>
      <w:r w:rsidRPr="00236372">
        <w:rPr>
          <w:bCs/>
          <w:color w:val="auto"/>
          <w:sz w:val="22"/>
          <w:szCs w:val="22"/>
          <w:lang w:val="ro-RO"/>
        </w:rPr>
        <w:t xml:space="preserve"> deține competențe și aptitudini profesionale, îndeplinind cel puțin una dintre următoarele condiții:</w:t>
      </w:r>
    </w:p>
    <w:p w14:paraId="667C84D2" w14:textId="77777777" w:rsidR="00457645" w:rsidRPr="00236372" w:rsidRDefault="00457645" w:rsidP="00457645">
      <w:pPr>
        <w:pStyle w:val="Default"/>
        <w:numPr>
          <w:ilvl w:val="0"/>
          <w:numId w:val="6"/>
        </w:numPr>
        <w:spacing w:line="276" w:lineRule="auto"/>
        <w:ind w:left="1080"/>
        <w:jc w:val="both"/>
        <w:rPr>
          <w:bCs/>
          <w:color w:val="auto"/>
          <w:sz w:val="22"/>
          <w:szCs w:val="22"/>
          <w:lang w:val="ro-RO"/>
        </w:rPr>
      </w:pPr>
      <w:r w:rsidRPr="00236372">
        <w:rPr>
          <w:bCs/>
          <w:color w:val="auto"/>
          <w:sz w:val="22"/>
          <w:szCs w:val="22"/>
          <w:lang w:val="ro-RO"/>
        </w:rPr>
        <w:t>studii medii/superioare în domeniul agricol/veterinar/economie agrară;</w:t>
      </w:r>
    </w:p>
    <w:p w14:paraId="52005231" w14:textId="77777777" w:rsidR="00457645" w:rsidRPr="00236372" w:rsidRDefault="00457645" w:rsidP="00457645">
      <w:pPr>
        <w:pStyle w:val="Default"/>
        <w:numPr>
          <w:ilvl w:val="0"/>
          <w:numId w:val="6"/>
        </w:numPr>
        <w:spacing w:line="276" w:lineRule="auto"/>
        <w:ind w:left="1080"/>
        <w:jc w:val="both"/>
        <w:rPr>
          <w:bCs/>
          <w:color w:val="auto"/>
          <w:sz w:val="22"/>
          <w:szCs w:val="22"/>
          <w:lang w:val="ro-RO"/>
        </w:rPr>
      </w:pPr>
      <w:r w:rsidRPr="00236372">
        <w:rPr>
          <w:bCs/>
          <w:color w:val="auto"/>
          <w:sz w:val="22"/>
          <w:szCs w:val="22"/>
          <w:lang w:val="ro-RO"/>
        </w:rPr>
        <w:t>cunoștințe în domeniul agricol dobândite prin participarea la programe de instruire</w:t>
      </w:r>
    </w:p>
    <w:p w14:paraId="715DFCD6" w14:textId="77777777" w:rsidR="00457645" w:rsidRPr="00236372" w:rsidRDefault="00457645" w:rsidP="00457645">
      <w:pPr>
        <w:pStyle w:val="Default"/>
        <w:numPr>
          <w:ilvl w:val="0"/>
          <w:numId w:val="6"/>
        </w:numPr>
        <w:spacing w:line="276" w:lineRule="auto"/>
        <w:ind w:left="1080"/>
        <w:jc w:val="both"/>
        <w:rPr>
          <w:bCs/>
          <w:color w:val="auto"/>
          <w:sz w:val="22"/>
          <w:szCs w:val="22"/>
          <w:lang w:val="ro-RO"/>
        </w:rPr>
      </w:pPr>
      <w:r w:rsidRPr="00236372">
        <w:rPr>
          <w:bCs/>
          <w:color w:val="auto"/>
          <w:sz w:val="22"/>
          <w:szCs w:val="22"/>
          <w:lang w:val="ro-RO"/>
        </w:rPr>
        <w:t>angajamentul de a dobândi competențele profesionale adecvate într-o perioadă de grație de maximum 36 de luni de la data adoptării deciziei individuale de acordare a ajutorului;</w:t>
      </w:r>
    </w:p>
    <w:p w14:paraId="3DB9922E"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sidRPr="00236372">
        <w:rPr>
          <w:bCs/>
          <w:color w:val="auto"/>
          <w:sz w:val="22"/>
          <w:szCs w:val="22"/>
          <w:lang w:val="ro-RO"/>
        </w:rPr>
        <w:t>Solicitantul se angajează să devină fermier activ în termen de maximum 18 luni de la data instalării;</w:t>
      </w:r>
    </w:p>
    <w:p w14:paraId="1329D30B" w14:textId="77777777" w:rsidR="00457645" w:rsidRPr="00103E4E" w:rsidRDefault="00457645" w:rsidP="00457645">
      <w:pPr>
        <w:pStyle w:val="Default"/>
        <w:numPr>
          <w:ilvl w:val="0"/>
          <w:numId w:val="5"/>
        </w:numPr>
        <w:spacing w:line="276" w:lineRule="auto"/>
        <w:ind w:left="720"/>
        <w:jc w:val="both"/>
        <w:rPr>
          <w:bCs/>
          <w:color w:val="auto"/>
          <w:sz w:val="22"/>
          <w:szCs w:val="22"/>
        </w:rPr>
      </w:pPr>
      <w:proofErr w:type="spellStart"/>
      <w:r w:rsidRPr="00236372">
        <w:rPr>
          <w:bCs/>
          <w:color w:val="auto"/>
          <w:sz w:val="22"/>
          <w:szCs w:val="22"/>
        </w:rPr>
        <w:lastRenderedPageBreak/>
        <w:t>Înaintea</w:t>
      </w:r>
      <w:proofErr w:type="spellEnd"/>
      <w:r w:rsidRPr="00236372">
        <w:rPr>
          <w:bCs/>
          <w:color w:val="auto"/>
          <w:sz w:val="22"/>
          <w:szCs w:val="22"/>
        </w:rPr>
        <w:t xml:space="preserve"> </w:t>
      </w:r>
      <w:proofErr w:type="spellStart"/>
      <w:r w:rsidRPr="00236372">
        <w:rPr>
          <w:bCs/>
          <w:color w:val="auto"/>
          <w:sz w:val="22"/>
          <w:szCs w:val="22"/>
        </w:rPr>
        <w:t>solicitării</w:t>
      </w:r>
      <w:proofErr w:type="spellEnd"/>
      <w:r w:rsidRPr="00236372">
        <w:rPr>
          <w:bCs/>
          <w:color w:val="auto"/>
          <w:sz w:val="22"/>
          <w:szCs w:val="22"/>
        </w:rPr>
        <w:t xml:space="preserve"> </w:t>
      </w:r>
      <w:proofErr w:type="spellStart"/>
      <w:r w:rsidRPr="00236372">
        <w:rPr>
          <w:bCs/>
          <w:color w:val="auto"/>
          <w:sz w:val="22"/>
          <w:szCs w:val="22"/>
        </w:rPr>
        <w:t>celei</w:t>
      </w:r>
      <w:proofErr w:type="spellEnd"/>
      <w:r w:rsidRPr="00236372">
        <w:rPr>
          <w:bCs/>
          <w:color w:val="auto"/>
          <w:sz w:val="22"/>
          <w:szCs w:val="22"/>
        </w:rPr>
        <w:t xml:space="preserve"> de-a </w:t>
      </w:r>
      <w:proofErr w:type="spellStart"/>
      <w:r w:rsidRPr="00236372">
        <w:rPr>
          <w:bCs/>
          <w:color w:val="auto"/>
          <w:sz w:val="22"/>
          <w:szCs w:val="22"/>
        </w:rPr>
        <w:t>do</w:t>
      </w:r>
      <w:r>
        <w:rPr>
          <w:bCs/>
          <w:color w:val="auto"/>
          <w:sz w:val="22"/>
          <w:szCs w:val="22"/>
        </w:rPr>
        <w:t>ua</w:t>
      </w:r>
      <w:proofErr w:type="spellEnd"/>
      <w:r>
        <w:rPr>
          <w:bCs/>
          <w:color w:val="auto"/>
          <w:sz w:val="22"/>
          <w:szCs w:val="22"/>
        </w:rPr>
        <w:t xml:space="preserve"> </w:t>
      </w:r>
      <w:proofErr w:type="spellStart"/>
      <w:r>
        <w:rPr>
          <w:bCs/>
          <w:color w:val="auto"/>
          <w:sz w:val="22"/>
          <w:szCs w:val="22"/>
        </w:rPr>
        <w:t>tranșe</w:t>
      </w:r>
      <w:proofErr w:type="spellEnd"/>
      <w:r>
        <w:rPr>
          <w:bCs/>
          <w:color w:val="auto"/>
          <w:sz w:val="22"/>
          <w:szCs w:val="22"/>
        </w:rPr>
        <w:t xml:space="preserve"> de </w:t>
      </w:r>
      <w:proofErr w:type="spellStart"/>
      <w:r>
        <w:rPr>
          <w:bCs/>
          <w:color w:val="auto"/>
          <w:sz w:val="22"/>
          <w:szCs w:val="22"/>
        </w:rPr>
        <w:t>plată</w:t>
      </w:r>
      <w:proofErr w:type="spellEnd"/>
      <w:r>
        <w:rPr>
          <w:bCs/>
          <w:color w:val="auto"/>
          <w:sz w:val="22"/>
          <w:szCs w:val="22"/>
        </w:rPr>
        <w:t xml:space="preserve">, </w:t>
      </w:r>
      <w:proofErr w:type="spellStart"/>
      <w:r>
        <w:rPr>
          <w:bCs/>
          <w:color w:val="auto"/>
          <w:sz w:val="22"/>
          <w:szCs w:val="22"/>
        </w:rPr>
        <w:t>beneficiarul</w:t>
      </w:r>
      <w:proofErr w:type="spellEnd"/>
      <w:r w:rsidRPr="00236372">
        <w:rPr>
          <w:bCs/>
          <w:color w:val="auto"/>
          <w:sz w:val="22"/>
          <w:szCs w:val="22"/>
        </w:rPr>
        <w:t xml:space="preserve"> face </w:t>
      </w:r>
      <w:proofErr w:type="spellStart"/>
      <w:r w:rsidRPr="00236372">
        <w:rPr>
          <w:bCs/>
          <w:color w:val="auto"/>
          <w:sz w:val="22"/>
          <w:szCs w:val="22"/>
        </w:rPr>
        <w:t>dovada</w:t>
      </w:r>
      <w:proofErr w:type="spellEnd"/>
      <w:r w:rsidRPr="00236372">
        <w:rPr>
          <w:bCs/>
          <w:color w:val="auto"/>
          <w:sz w:val="22"/>
          <w:szCs w:val="22"/>
        </w:rPr>
        <w:t xml:space="preserve"> </w:t>
      </w:r>
      <w:proofErr w:type="spellStart"/>
      <w:r w:rsidRPr="00236372">
        <w:rPr>
          <w:bCs/>
          <w:color w:val="auto"/>
          <w:sz w:val="22"/>
          <w:szCs w:val="22"/>
        </w:rPr>
        <w:t>creșterii</w:t>
      </w:r>
      <w:proofErr w:type="spellEnd"/>
      <w:r w:rsidRPr="00236372">
        <w:rPr>
          <w:bCs/>
          <w:color w:val="auto"/>
          <w:sz w:val="22"/>
          <w:szCs w:val="22"/>
        </w:rPr>
        <w:t xml:space="preserve"> </w:t>
      </w:r>
      <w:proofErr w:type="spellStart"/>
      <w:r w:rsidRPr="00236372">
        <w:rPr>
          <w:bCs/>
          <w:color w:val="auto"/>
          <w:sz w:val="22"/>
          <w:szCs w:val="22"/>
        </w:rPr>
        <w:t>performanțelor</w:t>
      </w:r>
      <w:proofErr w:type="spellEnd"/>
      <w:r w:rsidRPr="00236372">
        <w:rPr>
          <w:bCs/>
          <w:color w:val="auto"/>
          <w:sz w:val="22"/>
          <w:szCs w:val="22"/>
        </w:rPr>
        <w:t xml:space="preserve"> </w:t>
      </w:r>
      <w:proofErr w:type="spellStart"/>
      <w:r w:rsidRPr="00236372">
        <w:rPr>
          <w:bCs/>
          <w:color w:val="auto"/>
          <w:sz w:val="22"/>
          <w:szCs w:val="22"/>
        </w:rPr>
        <w:t>economice</w:t>
      </w:r>
      <w:proofErr w:type="spellEnd"/>
      <w:r w:rsidRPr="00236372">
        <w:rPr>
          <w:bCs/>
          <w:color w:val="auto"/>
          <w:sz w:val="22"/>
          <w:szCs w:val="22"/>
        </w:rPr>
        <w:t xml:space="preserve"> ale </w:t>
      </w:r>
      <w:proofErr w:type="spellStart"/>
      <w:r w:rsidRPr="00236372">
        <w:rPr>
          <w:bCs/>
          <w:color w:val="auto"/>
          <w:sz w:val="22"/>
          <w:szCs w:val="22"/>
        </w:rPr>
        <w:t>exploatației</w:t>
      </w:r>
      <w:proofErr w:type="spellEnd"/>
      <w:r w:rsidRPr="00236372">
        <w:rPr>
          <w:bCs/>
          <w:color w:val="auto"/>
          <w:sz w:val="22"/>
          <w:szCs w:val="22"/>
        </w:rPr>
        <w:t xml:space="preserve">, </w:t>
      </w:r>
      <w:proofErr w:type="spellStart"/>
      <w:r w:rsidRPr="00236372">
        <w:rPr>
          <w:bCs/>
          <w:color w:val="auto"/>
          <w:sz w:val="22"/>
          <w:szCs w:val="22"/>
        </w:rPr>
        <w:t>prin</w:t>
      </w:r>
      <w:proofErr w:type="spellEnd"/>
      <w:r w:rsidRPr="00236372">
        <w:rPr>
          <w:bCs/>
          <w:color w:val="auto"/>
          <w:sz w:val="22"/>
          <w:szCs w:val="22"/>
        </w:rPr>
        <w:t xml:space="preserve"> </w:t>
      </w:r>
      <w:proofErr w:type="spellStart"/>
      <w:r w:rsidRPr="00236372">
        <w:rPr>
          <w:bCs/>
          <w:color w:val="auto"/>
          <w:sz w:val="22"/>
          <w:szCs w:val="22"/>
        </w:rPr>
        <w:t>comercializarea</w:t>
      </w:r>
      <w:proofErr w:type="spellEnd"/>
      <w:r w:rsidRPr="00236372">
        <w:rPr>
          <w:bCs/>
          <w:color w:val="auto"/>
          <w:sz w:val="22"/>
          <w:szCs w:val="22"/>
        </w:rPr>
        <w:t xml:space="preserve"> </w:t>
      </w:r>
      <w:proofErr w:type="spellStart"/>
      <w:r w:rsidRPr="00236372">
        <w:rPr>
          <w:bCs/>
          <w:color w:val="auto"/>
          <w:sz w:val="22"/>
          <w:szCs w:val="22"/>
        </w:rPr>
        <w:t>producției</w:t>
      </w:r>
      <w:proofErr w:type="spellEnd"/>
      <w:r>
        <w:rPr>
          <w:bCs/>
          <w:color w:val="auto"/>
          <w:sz w:val="22"/>
          <w:szCs w:val="22"/>
        </w:rPr>
        <w:t xml:space="preserve"> </w:t>
      </w:r>
      <w:proofErr w:type="spellStart"/>
      <w:r>
        <w:rPr>
          <w:bCs/>
          <w:color w:val="auto"/>
          <w:sz w:val="22"/>
          <w:szCs w:val="22"/>
        </w:rPr>
        <w:t>proprii</w:t>
      </w:r>
      <w:proofErr w:type="spellEnd"/>
      <w:r>
        <w:rPr>
          <w:bCs/>
          <w:color w:val="auto"/>
          <w:sz w:val="22"/>
          <w:szCs w:val="22"/>
        </w:rPr>
        <w:t xml:space="preserve"> </w:t>
      </w:r>
      <w:proofErr w:type="spellStart"/>
      <w:r>
        <w:rPr>
          <w:bCs/>
          <w:color w:val="auto"/>
          <w:sz w:val="22"/>
          <w:szCs w:val="22"/>
        </w:rPr>
        <w:t>în</w:t>
      </w:r>
      <w:proofErr w:type="spellEnd"/>
      <w:r>
        <w:rPr>
          <w:bCs/>
          <w:color w:val="auto"/>
          <w:sz w:val="22"/>
          <w:szCs w:val="22"/>
        </w:rPr>
        <w:t xml:space="preserve"> </w:t>
      </w:r>
      <w:proofErr w:type="spellStart"/>
      <w:r>
        <w:rPr>
          <w:bCs/>
          <w:color w:val="auto"/>
          <w:sz w:val="22"/>
          <w:szCs w:val="22"/>
        </w:rPr>
        <w:t>procent</w:t>
      </w:r>
      <w:proofErr w:type="spellEnd"/>
      <w:r>
        <w:rPr>
          <w:bCs/>
          <w:color w:val="auto"/>
          <w:sz w:val="22"/>
          <w:szCs w:val="22"/>
        </w:rPr>
        <w:t xml:space="preserve"> de </w:t>
      </w:r>
      <w:r w:rsidRPr="0032346B">
        <w:rPr>
          <w:bCs/>
          <w:color w:val="auto"/>
          <w:sz w:val="22"/>
          <w:szCs w:val="22"/>
        </w:rPr>
        <w:t>minimum 10 %</w:t>
      </w:r>
      <w:r w:rsidRPr="00236372">
        <w:rPr>
          <w:bCs/>
          <w:color w:val="auto"/>
          <w:sz w:val="22"/>
          <w:szCs w:val="22"/>
        </w:rPr>
        <w:t xml:space="preserve"> din </w:t>
      </w:r>
      <w:proofErr w:type="spellStart"/>
      <w:r w:rsidRPr="00236372">
        <w:rPr>
          <w:bCs/>
          <w:color w:val="auto"/>
          <w:sz w:val="22"/>
          <w:szCs w:val="22"/>
        </w:rPr>
        <w:t>valoarea</w:t>
      </w:r>
      <w:proofErr w:type="spellEnd"/>
      <w:r w:rsidRPr="00236372">
        <w:rPr>
          <w:bCs/>
          <w:color w:val="auto"/>
          <w:sz w:val="22"/>
          <w:szCs w:val="22"/>
        </w:rPr>
        <w:t xml:space="preserve"> </w:t>
      </w:r>
      <w:proofErr w:type="spellStart"/>
      <w:r w:rsidRPr="00236372">
        <w:rPr>
          <w:bCs/>
          <w:color w:val="auto"/>
          <w:sz w:val="22"/>
          <w:szCs w:val="22"/>
        </w:rPr>
        <w:t>primei</w:t>
      </w:r>
      <w:proofErr w:type="spellEnd"/>
      <w:r w:rsidRPr="00236372">
        <w:rPr>
          <w:bCs/>
          <w:color w:val="auto"/>
          <w:sz w:val="22"/>
          <w:szCs w:val="22"/>
        </w:rPr>
        <w:t xml:space="preserve"> </w:t>
      </w:r>
      <w:proofErr w:type="spellStart"/>
      <w:r w:rsidRPr="00236372">
        <w:rPr>
          <w:bCs/>
          <w:color w:val="auto"/>
          <w:sz w:val="22"/>
          <w:szCs w:val="22"/>
        </w:rPr>
        <w:t>tranșe</w:t>
      </w:r>
      <w:proofErr w:type="spellEnd"/>
      <w:r w:rsidRPr="00236372">
        <w:rPr>
          <w:bCs/>
          <w:color w:val="auto"/>
          <w:sz w:val="22"/>
          <w:szCs w:val="22"/>
        </w:rPr>
        <w:t xml:space="preserve"> de </w:t>
      </w:r>
      <w:proofErr w:type="spellStart"/>
      <w:r w:rsidRPr="00236372">
        <w:rPr>
          <w:bCs/>
          <w:color w:val="auto"/>
          <w:sz w:val="22"/>
          <w:szCs w:val="22"/>
        </w:rPr>
        <w:t>plată</w:t>
      </w:r>
      <w:proofErr w:type="spellEnd"/>
      <w:r w:rsidRPr="00236372">
        <w:rPr>
          <w:bCs/>
          <w:color w:val="auto"/>
          <w:sz w:val="22"/>
          <w:szCs w:val="22"/>
        </w:rPr>
        <w:t xml:space="preserve"> (</w:t>
      </w:r>
      <w:proofErr w:type="spellStart"/>
      <w:r w:rsidRPr="00236372">
        <w:rPr>
          <w:bCs/>
          <w:color w:val="auto"/>
          <w:sz w:val="22"/>
          <w:szCs w:val="22"/>
        </w:rPr>
        <w:t>cerința</w:t>
      </w:r>
      <w:proofErr w:type="spellEnd"/>
      <w:r w:rsidRPr="00236372">
        <w:rPr>
          <w:bCs/>
          <w:color w:val="auto"/>
          <w:sz w:val="22"/>
          <w:szCs w:val="22"/>
        </w:rPr>
        <w:t xml:space="preserve"> </w:t>
      </w:r>
      <w:proofErr w:type="spellStart"/>
      <w:r w:rsidRPr="00236372">
        <w:rPr>
          <w:bCs/>
          <w:color w:val="auto"/>
          <w:sz w:val="22"/>
          <w:szCs w:val="22"/>
        </w:rPr>
        <w:t>va</w:t>
      </w:r>
      <w:proofErr w:type="spellEnd"/>
      <w:r w:rsidRPr="00236372">
        <w:rPr>
          <w:bCs/>
          <w:color w:val="auto"/>
          <w:sz w:val="22"/>
          <w:szCs w:val="22"/>
        </w:rPr>
        <w:t xml:space="preserve"> fi </w:t>
      </w:r>
      <w:proofErr w:type="spellStart"/>
      <w:r w:rsidRPr="00236372">
        <w:rPr>
          <w:bCs/>
          <w:color w:val="auto"/>
          <w:sz w:val="22"/>
          <w:szCs w:val="22"/>
        </w:rPr>
        <w:t>verificată</w:t>
      </w:r>
      <w:proofErr w:type="spellEnd"/>
      <w:r w:rsidRPr="00236372">
        <w:rPr>
          <w:bCs/>
          <w:color w:val="auto"/>
          <w:sz w:val="22"/>
          <w:szCs w:val="22"/>
        </w:rPr>
        <w:t xml:space="preserve"> </w:t>
      </w:r>
      <w:proofErr w:type="spellStart"/>
      <w:r w:rsidRPr="00236372">
        <w:rPr>
          <w:bCs/>
          <w:color w:val="auto"/>
          <w:sz w:val="22"/>
          <w:szCs w:val="22"/>
        </w:rPr>
        <w:t>în</w:t>
      </w:r>
      <w:proofErr w:type="spellEnd"/>
      <w:r w:rsidRPr="00236372">
        <w:rPr>
          <w:bCs/>
          <w:color w:val="auto"/>
          <w:sz w:val="22"/>
          <w:szCs w:val="22"/>
        </w:rPr>
        <w:t xml:space="preserve"> </w:t>
      </w:r>
      <w:proofErr w:type="spellStart"/>
      <w:r w:rsidRPr="00236372">
        <w:rPr>
          <w:bCs/>
          <w:color w:val="auto"/>
          <w:sz w:val="22"/>
          <w:szCs w:val="22"/>
        </w:rPr>
        <w:t>momentul</w:t>
      </w:r>
      <w:proofErr w:type="spellEnd"/>
      <w:r w:rsidRPr="00236372">
        <w:rPr>
          <w:bCs/>
          <w:color w:val="auto"/>
          <w:sz w:val="22"/>
          <w:szCs w:val="22"/>
        </w:rPr>
        <w:t xml:space="preserve"> </w:t>
      </w:r>
      <w:proofErr w:type="spellStart"/>
      <w:r w:rsidRPr="00236372">
        <w:rPr>
          <w:bCs/>
          <w:color w:val="auto"/>
          <w:sz w:val="22"/>
          <w:szCs w:val="22"/>
        </w:rPr>
        <w:t>finalizării</w:t>
      </w:r>
      <w:proofErr w:type="spellEnd"/>
      <w:r w:rsidRPr="00236372">
        <w:rPr>
          <w:bCs/>
          <w:color w:val="auto"/>
          <w:sz w:val="22"/>
          <w:szCs w:val="22"/>
        </w:rPr>
        <w:t xml:space="preserve"> </w:t>
      </w:r>
      <w:proofErr w:type="spellStart"/>
      <w:r w:rsidRPr="00236372">
        <w:rPr>
          <w:bCs/>
          <w:color w:val="auto"/>
          <w:sz w:val="22"/>
          <w:szCs w:val="22"/>
        </w:rPr>
        <w:t>implementării</w:t>
      </w:r>
      <w:proofErr w:type="spellEnd"/>
      <w:r w:rsidRPr="00236372">
        <w:rPr>
          <w:bCs/>
          <w:color w:val="auto"/>
          <w:sz w:val="22"/>
          <w:szCs w:val="22"/>
        </w:rPr>
        <w:t xml:space="preserve"> </w:t>
      </w:r>
      <w:proofErr w:type="spellStart"/>
      <w:r w:rsidRPr="00236372">
        <w:rPr>
          <w:bCs/>
          <w:color w:val="auto"/>
          <w:sz w:val="22"/>
          <w:szCs w:val="22"/>
        </w:rPr>
        <w:t>planului</w:t>
      </w:r>
      <w:proofErr w:type="spellEnd"/>
      <w:r w:rsidRPr="00236372">
        <w:rPr>
          <w:bCs/>
          <w:color w:val="auto"/>
          <w:sz w:val="22"/>
          <w:szCs w:val="22"/>
        </w:rPr>
        <w:t xml:space="preserve"> de </w:t>
      </w:r>
      <w:proofErr w:type="spellStart"/>
      <w:r w:rsidRPr="00236372">
        <w:rPr>
          <w:bCs/>
          <w:color w:val="auto"/>
          <w:sz w:val="22"/>
          <w:szCs w:val="22"/>
        </w:rPr>
        <w:t>afaceri</w:t>
      </w:r>
      <w:proofErr w:type="spellEnd"/>
      <w:r w:rsidRPr="00236372">
        <w:rPr>
          <w:bCs/>
          <w:color w:val="auto"/>
          <w:sz w:val="22"/>
          <w:szCs w:val="22"/>
        </w:rPr>
        <w:t>).</w:t>
      </w:r>
    </w:p>
    <w:p w14:paraId="469208CA"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8. Criterii de selecție</w:t>
      </w:r>
    </w:p>
    <w:p w14:paraId="6B680545" w14:textId="77777777" w:rsidR="00457645" w:rsidRPr="003743C0"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3743C0">
        <w:rPr>
          <w:rFonts w:ascii="Trebuchet MS" w:eastAsia="Calibri" w:hAnsi="Trebuchet MS" w:cs="Trebuchet MS"/>
        </w:rPr>
        <w:t xml:space="preserve">Nivelului de </w:t>
      </w:r>
      <w:r>
        <w:rPr>
          <w:rFonts w:ascii="Trebuchet MS" w:eastAsia="Calibri" w:hAnsi="Trebuchet MS" w:cs="Trebuchet MS"/>
        </w:rPr>
        <w:t>calificare în domeniul agricol;</w:t>
      </w:r>
    </w:p>
    <w:p w14:paraId="109F2ABF" w14:textId="77777777" w:rsidR="00457645" w:rsidRPr="003743C0"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3743C0">
        <w:rPr>
          <w:rFonts w:ascii="Trebuchet MS" w:eastAsia="Calibri" w:hAnsi="Trebuchet MS" w:cs="Trebuchet MS"/>
        </w:rPr>
        <w:t>Sector prioritar: sectorul zootehnic (bovine, apicultură, ovine și caprine) și vegetal (legumicultura, inclusiv producția de material săditor, pomicu</w:t>
      </w:r>
      <w:r>
        <w:rPr>
          <w:rFonts w:ascii="Trebuchet MS" w:eastAsia="Calibri" w:hAnsi="Trebuchet MS" w:cs="Trebuchet MS"/>
        </w:rPr>
        <w:t>ltură și producția de semințe);</w:t>
      </w:r>
    </w:p>
    <w:p w14:paraId="45378C78" w14:textId="77777777" w:rsidR="00457645" w:rsidRPr="005C65DD"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3743C0">
        <w:rPr>
          <w:rFonts w:ascii="Trebuchet MS" w:eastAsia="Calibri" w:hAnsi="Trebuchet MS" w:cs="Trebuchet MS"/>
        </w:rPr>
        <w:t>Potențialul agricol care vizează zonele cu potențial determinate în baza studiilor de specia</w:t>
      </w:r>
      <w:r w:rsidRPr="005C65DD">
        <w:rPr>
          <w:rFonts w:ascii="Trebuchet MS" w:eastAsia="Calibri" w:hAnsi="Trebuchet MS" w:cs="Trebuchet MS"/>
        </w:rPr>
        <w:t>litate;</w:t>
      </w:r>
    </w:p>
    <w:p w14:paraId="7F14C270" w14:textId="77777777" w:rsidR="00457645" w:rsidRPr="005F7191" w:rsidRDefault="00457645" w:rsidP="00457645">
      <w:pPr>
        <w:pStyle w:val="ListParagraph"/>
        <w:numPr>
          <w:ilvl w:val="0"/>
          <w:numId w:val="9"/>
        </w:numPr>
        <w:spacing w:after="160" w:line="259" w:lineRule="auto"/>
        <w:rPr>
          <w:rFonts w:ascii="Trebuchet MS" w:eastAsia="Calibri" w:hAnsi="Trebuchet MS"/>
        </w:rPr>
      </w:pPr>
      <w:r w:rsidRPr="005F7191">
        <w:rPr>
          <w:rFonts w:ascii="Trebuchet MS" w:eastAsia="Calibri" w:hAnsi="Trebuchet MS"/>
        </w:rPr>
        <w:t>Numarul de noi locuri de muncă</w:t>
      </w:r>
      <w:r>
        <w:rPr>
          <w:rFonts w:ascii="Trebuchet MS" w:eastAsia="Calibri" w:hAnsi="Trebuchet MS"/>
        </w:rPr>
        <w:t xml:space="preserve"> infiintate</w:t>
      </w:r>
    </w:p>
    <w:p w14:paraId="5A7443A3" w14:textId="77777777" w:rsidR="00457645" w:rsidRPr="005C65DD"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5C65DD">
        <w:rPr>
          <w:rFonts w:ascii="Trebuchet MS" w:eastAsia="Calibri" w:hAnsi="Trebuchet MS"/>
        </w:rPr>
        <w:t>Principiile de selecție vor fi detaliate suplimentar în Ghidul Solicitantului și vor avea în vedere prevederile art. 49 al R(UE) nr. 1305/2013 urmărind să asigure tratamentul egal al solicitanților, o mai bună utilizare a resurselor financiare și direcționarea acestora.</w:t>
      </w:r>
    </w:p>
    <w:p w14:paraId="3953B548"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9. Sume (</w:t>
      </w:r>
      <w:r>
        <w:rPr>
          <w:b/>
          <w:bCs/>
          <w:color w:val="auto"/>
          <w:sz w:val="22"/>
          <w:szCs w:val="22"/>
          <w:lang w:val="ro-RO"/>
        </w:rPr>
        <w:t>aplicabile) și rata sprijinului</w:t>
      </w:r>
    </w:p>
    <w:p w14:paraId="5B5E68AA" w14:textId="77777777" w:rsidR="00457645" w:rsidRPr="00940386" w:rsidRDefault="00457645" w:rsidP="00457645">
      <w:pPr>
        <w:pStyle w:val="Default"/>
        <w:spacing w:line="276" w:lineRule="auto"/>
        <w:ind w:firstLine="720"/>
        <w:jc w:val="both"/>
        <w:rPr>
          <w:rFonts w:cstheme="minorHAnsi"/>
          <w:bCs/>
          <w:color w:val="auto"/>
          <w:sz w:val="22"/>
          <w:szCs w:val="22"/>
        </w:rPr>
      </w:pPr>
      <w:proofErr w:type="spellStart"/>
      <w:r w:rsidRPr="00940386">
        <w:rPr>
          <w:rFonts w:cstheme="minorHAnsi"/>
          <w:bCs/>
          <w:color w:val="auto"/>
          <w:sz w:val="22"/>
          <w:szCs w:val="22"/>
        </w:rPr>
        <w:t>Sprijinul</w:t>
      </w:r>
      <w:proofErr w:type="spellEnd"/>
      <w:r w:rsidRPr="00940386">
        <w:rPr>
          <w:rFonts w:cstheme="minorHAnsi"/>
          <w:bCs/>
          <w:color w:val="auto"/>
          <w:sz w:val="22"/>
          <w:szCs w:val="22"/>
        </w:rPr>
        <w:t xml:space="preserve"> public </w:t>
      </w:r>
      <w:proofErr w:type="spellStart"/>
      <w:r w:rsidRPr="00940386">
        <w:rPr>
          <w:rFonts w:cstheme="minorHAnsi"/>
          <w:bCs/>
          <w:color w:val="auto"/>
          <w:sz w:val="22"/>
          <w:szCs w:val="22"/>
        </w:rPr>
        <w:t>nerambursabil</w:t>
      </w:r>
      <w:proofErr w:type="spellEnd"/>
      <w:r w:rsidRPr="00940386">
        <w:rPr>
          <w:rFonts w:cstheme="minorHAnsi"/>
          <w:bCs/>
          <w:color w:val="auto"/>
          <w:sz w:val="22"/>
          <w:szCs w:val="22"/>
        </w:rPr>
        <w:t xml:space="preserve"> se </w:t>
      </w:r>
      <w:proofErr w:type="spellStart"/>
      <w:r w:rsidRPr="00940386">
        <w:rPr>
          <w:rFonts w:cstheme="minorHAnsi"/>
          <w:bCs/>
          <w:color w:val="auto"/>
          <w:sz w:val="22"/>
          <w:szCs w:val="22"/>
        </w:rPr>
        <w:t>acordă</w:t>
      </w:r>
      <w:proofErr w:type="spellEnd"/>
      <w:r w:rsidRPr="00940386">
        <w:rPr>
          <w:rFonts w:cstheme="minorHAnsi"/>
          <w:bCs/>
          <w:color w:val="auto"/>
          <w:sz w:val="22"/>
          <w:szCs w:val="22"/>
        </w:rPr>
        <w:t xml:space="preserve"> </w:t>
      </w:r>
      <w:proofErr w:type="spellStart"/>
      <w:r w:rsidRPr="00940386">
        <w:rPr>
          <w:rFonts w:cstheme="minorHAnsi"/>
          <w:bCs/>
          <w:color w:val="auto"/>
          <w:sz w:val="22"/>
          <w:szCs w:val="22"/>
        </w:rPr>
        <w:t>pentru</w:t>
      </w:r>
      <w:proofErr w:type="spellEnd"/>
      <w:r w:rsidRPr="00940386">
        <w:rPr>
          <w:rFonts w:cstheme="minorHAnsi"/>
          <w:bCs/>
          <w:color w:val="auto"/>
          <w:sz w:val="22"/>
          <w:szCs w:val="22"/>
        </w:rPr>
        <w:t xml:space="preserve"> o </w:t>
      </w:r>
      <w:proofErr w:type="spellStart"/>
      <w:r w:rsidRPr="00940386">
        <w:rPr>
          <w:rFonts w:cstheme="minorHAnsi"/>
          <w:bCs/>
          <w:color w:val="auto"/>
          <w:sz w:val="22"/>
          <w:szCs w:val="22"/>
        </w:rPr>
        <w:t>perioadă</w:t>
      </w:r>
      <w:proofErr w:type="spellEnd"/>
      <w:r w:rsidRPr="00940386">
        <w:rPr>
          <w:rFonts w:cstheme="minorHAnsi"/>
          <w:bCs/>
          <w:color w:val="auto"/>
          <w:sz w:val="22"/>
          <w:szCs w:val="22"/>
        </w:rPr>
        <w:t xml:space="preserve"> de maxim </w:t>
      </w:r>
      <w:proofErr w:type="spellStart"/>
      <w:r w:rsidRPr="00940386">
        <w:rPr>
          <w:rFonts w:cstheme="minorHAnsi"/>
          <w:bCs/>
          <w:color w:val="auto"/>
          <w:sz w:val="22"/>
          <w:szCs w:val="22"/>
        </w:rPr>
        <w:t>trei</w:t>
      </w:r>
      <w:proofErr w:type="spellEnd"/>
      <w:r w:rsidRPr="00940386">
        <w:rPr>
          <w:rFonts w:cstheme="minorHAnsi"/>
          <w:bCs/>
          <w:color w:val="auto"/>
          <w:sz w:val="22"/>
          <w:szCs w:val="22"/>
        </w:rPr>
        <w:t>/</w:t>
      </w:r>
      <w:proofErr w:type="spellStart"/>
      <w:r w:rsidRPr="00940386">
        <w:rPr>
          <w:rFonts w:cstheme="minorHAnsi"/>
          <w:bCs/>
          <w:color w:val="auto"/>
          <w:sz w:val="22"/>
          <w:szCs w:val="22"/>
        </w:rPr>
        <w:t>cinci</w:t>
      </w:r>
      <w:proofErr w:type="spellEnd"/>
      <w:r w:rsidRPr="00940386">
        <w:rPr>
          <w:rFonts w:cstheme="minorHAnsi"/>
          <w:bCs/>
          <w:color w:val="auto"/>
          <w:sz w:val="22"/>
          <w:szCs w:val="22"/>
        </w:rPr>
        <w:t>* ani</w:t>
      </w:r>
      <w:ins w:id="0" w:author="user" w:date="2019-02-06T15:16:00Z">
        <w:r w:rsidRPr="00940386">
          <w:rPr>
            <w:rFonts w:cstheme="minorHAnsi"/>
            <w:bCs/>
            <w:color w:val="auto"/>
            <w:sz w:val="22"/>
            <w:szCs w:val="22"/>
          </w:rPr>
          <w:t>.</w:t>
        </w:r>
      </w:ins>
      <w:r w:rsidRPr="00940386">
        <w:rPr>
          <w:rFonts w:cstheme="minorHAnsi"/>
          <w:bCs/>
          <w:color w:val="auto"/>
          <w:sz w:val="22"/>
          <w:szCs w:val="22"/>
        </w:rPr>
        <w:t xml:space="preserve"> </w:t>
      </w:r>
      <w:del w:id="1" w:author="user" w:date="2019-02-06T15:16:00Z">
        <w:r w:rsidRPr="00940386" w:rsidDel="00B2278E">
          <w:rPr>
            <w:rFonts w:cstheme="minorHAnsi"/>
            <w:bCs/>
            <w:color w:val="auto"/>
            <w:sz w:val="22"/>
            <w:szCs w:val="22"/>
          </w:rPr>
          <w:delText xml:space="preserve">și </w:delText>
        </w:r>
      </w:del>
      <w:del w:id="2" w:author="user" w:date="2019-02-06T15:15:00Z">
        <w:r w:rsidRPr="00940386" w:rsidDel="00B2278E">
          <w:rPr>
            <w:rFonts w:cstheme="minorHAnsi"/>
            <w:bCs/>
            <w:color w:val="auto"/>
            <w:sz w:val="22"/>
            <w:szCs w:val="22"/>
          </w:rPr>
          <w:delText>este de:</w:delText>
        </w:r>
      </w:del>
      <w:r w:rsidRPr="00940386">
        <w:rPr>
          <w:rFonts w:cstheme="minorHAnsi"/>
          <w:bCs/>
          <w:color w:val="auto"/>
          <w:sz w:val="22"/>
          <w:szCs w:val="22"/>
        </w:rPr>
        <w:t xml:space="preserve"> </w:t>
      </w:r>
    </w:p>
    <w:p w14:paraId="4FE235F9" w14:textId="77777777" w:rsidR="00457645" w:rsidRPr="00940386" w:rsidRDefault="00457645" w:rsidP="00457645">
      <w:pPr>
        <w:pStyle w:val="Default"/>
        <w:numPr>
          <w:ilvl w:val="0"/>
          <w:numId w:val="2"/>
        </w:numPr>
        <w:spacing w:line="276" w:lineRule="auto"/>
        <w:ind w:left="1350"/>
        <w:jc w:val="both"/>
        <w:rPr>
          <w:rFonts w:cstheme="minorHAnsi"/>
          <w:bCs/>
          <w:color w:val="auto"/>
          <w:sz w:val="22"/>
          <w:szCs w:val="22"/>
        </w:rPr>
      </w:pPr>
      <w:del w:id="3" w:author="user" w:date="2019-02-06T15:16:00Z">
        <w:r w:rsidRPr="00940386" w:rsidDel="00B2278E">
          <w:rPr>
            <w:rFonts w:cstheme="minorHAnsi"/>
            <w:bCs/>
            <w:color w:val="auto"/>
            <w:sz w:val="22"/>
            <w:szCs w:val="22"/>
          </w:rPr>
          <w:delText>50.000 de euro pentru exploatațiile între 30.000 S.O. și 50.000 S.O.;</w:delText>
        </w:r>
      </w:del>
    </w:p>
    <w:p w14:paraId="343D60BB" w14:textId="77777777" w:rsidR="00457645" w:rsidRPr="00940386" w:rsidRDefault="00457645" w:rsidP="00457645">
      <w:pPr>
        <w:pStyle w:val="Default"/>
        <w:numPr>
          <w:ilvl w:val="0"/>
          <w:numId w:val="2"/>
        </w:numPr>
        <w:spacing w:line="276" w:lineRule="auto"/>
        <w:ind w:left="1350"/>
        <w:jc w:val="both"/>
        <w:rPr>
          <w:ins w:id="4" w:author="user" w:date="2019-02-06T15:18:00Z"/>
          <w:rFonts w:cstheme="minorHAnsi"/>
          <w:bCs/>
          <w:color w:val="auto"/>
          <w:sz w:val="22"/>
          <w:szCs w:val="22"/>
        </w:rPr>
      </w:pPr>
      <w:del w:id="5" w:author="user" w:date="2019-02-06T15:17:00Z">
        <w:r w:rsidRPr="00940386" w:rsidDel="00B2278E">
          <w:rPr>
            <w:rFonts w:cstheme="minorHAnsi"/>
            <w:bCs/>
            <w:color w:val="auto"/>
            <w:sz w:val="22"/>
            <w:szCs w:val="22"/>
          </w:rPr>
          <w:delText>40.000 de euro pentru exploatațiile între 8.000 S.O. și 29.999 S.O.</w:delText>
        </w:r>
      </w:del>
    </w:p>
    <w:p w14:paraId="31B4C684" w14:textId="77777777" w:rsidR="00457645" w:rsidRPr="00940386" w:rsidRDefault="00457645" w:rsidP="00457645">
      <w:pPr>
        <w:pStyle w:val="Default"/>
        <w:numPr>
          <w:ilvl w:val="0"/>
          <w:numId w:val="10"/>
        </w:numPr>
        <w:spacing w:line="276" w:lineRule="auto"/>
        <w:jc w:val="both"/>
        <w:rPr>
          <w:bCs/>
          <w:color w:val="auto"/>
          <w:sz w:val="22"/>
          <w:szCs w:val="22"/>
          <w:lang w:val="ro-RO"/>
        </w:rPr>
      </w:pPr>
      <w:proofErr w:type="spellStart"/>
      <w:ins w:id="6" w:author="user" w:date="2019-02-06T15:18:00Z">
        <w:r w:rsidRPr="00940386">
          <w:rPr>
            <w:rFonts w:cstheme="minorHAnsi"/>
            <w:bCs/>
            <w:color w:val="auto"/>
            <w:sz w:val="22"/>
            <w:szCs w:val="22"/>
          </w:rPr>
          <w:t>Valoarea</w:t>
        </w:r>
        <w:proofErr w:type="spellEnd"/>
        <w:r w:rsidRPr="00940386">
          <w:rPr>
            <w:rFonts w:cstheme="minorHAnsi"/>
            <w:bCs/>
            <w:color w:val="auto"/>
            <w:sz w:val="22"/>
            <w:szCs w:val="22"/>
          </w:rPr>
          <w:t xml:space="preserve"> </w:t>
        </w:r>
        <w:proofErr w:type="spellStart"/>
        <w:r w:rsidRPr="00940386">
          <w:rPr>
            <w:rFonts w:cstheme="minorHAnsi"/>
            <w:bCs/>
            <w:color w:val="auto"/>
            <w:sz w:val="22"/>
            <w:szCs w:val="22"/>
          </w:rPr>
          <w:t>sprijinului</w:t>
        </w:r>
      </w:ins>
      <w:proofErr w:type="spellEnd"/>
      <w:ins w:id="7" w:author="user" w:date="2019-03-06T09:40:00Z">
        <w:r>
          <w:rPr>
            <w:rFonts w:cstheme="minorHAnsi"/>
            <w:bCs/>
            <w:color w:val="auto"/>
            <w:sz w:val="22"/>
            <w:szCs w:val="22"/>
          </w:rPr>
          <w:t xml:space="preserve"> public </w:t>
        </w:r>
        <w:proofErr w:type="spellStart"/>
        <w:r>
          <w:rPr>
            <w:rFonts w:cstheme="minorHAnsi"/>
            <w:bCs/>
            <w:color w:val="auto"/>
            <w:sz w:val="22"/>
            <w:szCs w:val="22"/>
          </w:rPr>
          <w:t>nerambursabil</w:t>
        </w:r>
      </w:ins>
      <w:proofErr w:type="spellEnd"/>
      <w:ins w:id="8" w:author="user" w:date="2019-02-06T15:18:00Z">
        <w:r w:rsidRPr="00940386">
          <w:rPr>
            <w:rFonts w:cstheme="minorHAnsi"/>
            <w:bCs/>
            <w:color w:val="auto"/>
            <w:sz w:val="22"/>
            <w:szCs w:val="22"/>
          </w:rPr>
          <w:t>/</w:t>
        </w:r>
        <w:proofErr w:type="spellStart"/>
        <w:r w:rsidRPr="00940386">
          <w:rPr>
            <w:rFonts w:cstheme="minorHAnsi"/>
            <w:bCs/>
            <w:color w:val="auto"/>
            <w:sz w:val="22"/>
            <w:szCs w:val="22"/>
          </w:rPr>
          <w:t>proiect</w:t>
        </w:r>
        <w:proofErr w:type="spellEnd"/>
        <w:r w:rsidRPr="00940386">
          <w:rPr>
            <w:rFonts w:cstheme="minorHAnsi"/>
            <w:bCs/>
            <w:color w:val="auto"/>
            <w:sz w:val="22"/>
            <w:szCs w:val="22"/>
          </w:rPr>
          <w:t xml:space="preserve"> </w:t>
        </w:r>
      </w:ins>
      <w:proofErr w:type="spellStart"/>
      <w:ins w:id="9" w:author="user" w:date="2019-03-06T08:50:00Z">
        <w:r w:rsidRPr="00940386">
          <w:rPr>
            <w:rFonts w:cstheme="minorHAnsi"/>
            <w:bCs/>
            <w:color w:val="auto"/>
            <w:sz w:val="22"/>
            <w:szCs w:val="22"/>
          </w:rPr>
          <w:t>este</w:t>
        </w:r>
        <w:proofErr w:type="spellEnd"/>
        <w:r w:rsidRPr="00940386">
          <w:rPr>
            <w:rFonts w:cstheme="minorHAnsi"/>
            <w:bCs/>
            <w:color w:val="auto"/>
            <w:sz w:val="22"/>
            <w:szCs w:val="22"/>
          </w:rPr>
          <w:t xml:space="preserve"> de 30.000 euro</w:t>
        </w:r>
      </w:ins>
      <w:ins w:id="10" w:author="user" w:date="2019-02-06T15:20:00Z">
        <w:r w:rsidRPr="00940386">
          <w:rPr>
            <w:rFonts w:cstheme="minorHAnsi"/>
            <w:bCs/>
            <w:color w:val="auto"/>
            <w:sz w:val="22"/>
            <w:szCs w:val="22"/>
          </w:rPr>
          <w:t>.</w:t>
        </w:r>
      </w:ins>
    </w:p>
    <w:p w14:paraId="7F3094F5" w14:textId="77777777" w:rsidR="00457645" w:rsidRPr="00236372" w:rsidRDefault="00457645" w:rsidP="00457645">
      <w:pPr>
        <w:pStyle w:val="Default"/>
        <w:spacing w:line="276" w:lineRule="auto"/>
        <w:ind w:firstLine="720"/>
        <w:jc w:val="both"/>
        <w:rPr>
          <w:bCs/>
          <w:color w:val="auto"/>
          <w:sz w:val="22"/>
          <w:szCs w:val="22"/>
          <w:lang w:val="ro-RO"/>
        </w:rPr>
      </w:pPr>
      <w:r w:rsidRPr="00236372">
        <w:rPr>
          <w:bCs/>
          <w:color w:val="auto"/>
          <w:sz w:val="22"/>
          <w:szCs w:val="22"/>
          <w:lang w:val="ro-RO"/>
        </w:rPr>
        <w:t>Sprijinul pentru instalarea tinerilor fermieri se va acorda sub formă de</w:t>
      </w:r>
      <w:r>
        <w:rPr>
          <w:bCs/>
          <w:color w:val="auto"/>
          <w:sz w:val="22"/>
          <w:szCs w:val="22"/>
          <w:lang w:val="ro-RO"/>
        </w:rPr>
        <w:t xml:space="preserve"> primă în două tranșe, astfel:</w:t>
      </w:r>
    </w:p>
    <w:p w14:paraId="05CF8780" w14:textId="77777777" w:rsidR="00457645" w:rsidRPr="00236372" w:rsidRDefault="00457645" w:rsidP="00457645">
      <w:pPr>
        <w:pStyle w:val="Default"/>
        <w:numPr>
          <w:ilvl w:val="0"/>
          <w:numId w:val="3"/>
        </w:numPr>
        <w:spacing w:line="276" w:lineRule="auto"/>
        <w:ind w:left="1275"/>
        <w:jc w:val="both"/>
        <w:rPr>
          <w:bCs/>
          <w:color w:val="auto"/>
          <w:sz w:val="22"/>
          <w:szCs w:val="22"/>
          <w:lang w:val="ro-RO"/>
        </w:rPr>
      </w:pPr>
      <w:r w:rsidRPr="00236372">
        <w:rPr>
          <w:bCs/>
          <w:color w:val="auto"/>
          <w:sz w:val="22"/>
          <w:szCs w:val="22"/>
          <w:lang w:val="ro-RO"/>
        </w:rPr>
        <w:t>75% din cuantumul sprijinului la înc</w:t>
      </w:r>
      <w:r>
        <w:rPr>
          <w:bCs/>
          <w:color w:val="auto"/>
          <w:sz w:val="22"/>
          <w:szCs w:val="22"/>
          <w:lang w:val="ro-RO"/>
        </w:rPr>
        <w:t>heierea deciziei de finanțare;</w:t>
      </w:r>
    </w:p>
    <w:p w14:paraId="058DDCCC" w14:textId="77777777" w:rsidR="00457645" w:rsidRPr="00236372" w:rsidRDefault="00457645" w:rsidP="00457645">
      <w:pPr>
        <w:pStyle w:val="Default"/>
        <w:numPr>
          <w:ilvl w:val="0"/>
          <w:numId w:val="3"/>
        </w:numPr>
        <w:spacing w:line="276" w:lineRule="auto"/>
        <w:ind w:left="1275"/>
        <w:jc w:val="both"/>
        <w:rPr>
          <w:bCs/>
          <w:color w:val="auto"/>
          <w:sz w:val="22"/>
          <w:szCs w:val="22"/>
          <w:lang w:val="ro-RO"/>
        </w:rPr>
      </w:pPr>
      <w:r w:rsidRPr="00236372">
        <w:rPr>
          <w:bCs/>
          <w:color w:val="auto"/>
          <w:sz w:val="22"/>
          <w:szCs w:val="22"/>
          <w:lang w:val="ro-RO"/>
        </w:rPr>
        <w:t>25% din cuantumul sprijinului se va acorda cu condiția implementării corecte a planului de afaceri, fără a depăși trei/cinci* ani de la încheierea deciziei de finanțare.</w:t>
      </w:r>
    </w:p>
    <w:p w14:paraId="2E5C206E" w14:textId="77777777" w:rsidR="00457645" w:rsidRPr="00236372" w:rsidRDefault="00457645" w:rsidP="00457645">
      <w:pPr>
        <w:pStyle w:val="Default"/>
        <w:spacing w:line="276" w:lineRule="auto"/>
        <w:ind w:firstLine="495"/>
        <w:jc w:val="both"/>
        <w:rPr>
          <w:bCs/>
          <w:color w:val="auto"/>
          <w:sz w:val="22"/>
          <w:szCs w:val="22"/>
          <w:lang w:val="ro-RO"/>
        </w:rPr>
      </w:pPr>
      <w:r w:rsidRPr="00236372">
        <w:rPr>
          <w:bCs/>
          <w:color w:val="auto"/>
          <w:sz w:val="22"/>
          <w:szCs w:val="22"/>
          <w:lang w:val="ro-RO"/>
        </w:rPr>
        <w:t>În cazul neimplementării corecte a planului de afaceri, sumele plătite, vor fi recuperate proporțional cu obiectivele nerealizate.</w:t>
      </w:r>
    </w:p>
    <w:p w14:paraId="1F54D6C8" w14:textId="77777777" w:rsidR="00457645" w:rsidRDefault="00457645" w:rsidP="00457645">
      <w:pPr>
        <w:pStyle w:val="Default"/>
        <w:spacing w:line="276" w:lineRule="auto"/>
        <w:ind w:firstLine="495"/>
        <w:jc w:val="both"/>
        <w:rPr>
          <w:bCs/>
          <w:color w:val="auto"/>
          <w:sz w:val="22"/>
          <w:szCs w:val="22"/>
          <w:lang w:val="ro-RO"/>
        </w:rPr>
      </w:pPr>
      <w:r w:rsidRPr="00236372">
        <w:rPr>
          <w:bCs/>
          <w:color w:val="auto"/>
          <w:sz w:val="22"/>
          <w:szCs w:val="22"/>
          <w:lang w:val="ro-RO"/>
        </w:rPr>
        <w:t>Implementarea planului de afaceri, inclusiv ultima plată, cât și verificarea finală nu vor depăși 5 ani de la dec</w:t>
      </w:r>
      <w:r>
        <w:rPr>
          <w:bCs/>
          <w:color w:val="auto"/>
          <w:sz w:val="22"/>
          <w:szCs w:val="22"/>
          <w:lang w:val="ro-RO"/>
        </w:rPr>
        <w:t>izia de acordare a sprijinului.</w:t>
      </w:r>
    </w:p>
    <w:p w14:paraId="14C080B0" w14:textId="77777777" w:rsidR="00457645" w:rsidRPr="00236372" w:rsidRDefault="00457645" w:rsidP="00457645">
      <w:pPr>
        <w:pStyle w:val="Default"/>
        <w:spacing w:line="276" w:lineRule="auto"/>
        <w:ind w:firstLine="495"/>
        <w:jc w:val="both"/>
        <w:rPr>
          <w:bCs/>
          <w:color w:val="auto"/>
          <w:sz w:val="22"/>
          <w:szCs w:val="22"/>
          <w:lang w:val="ro-RO"/>
        </w:rPr>
      </w:pPr>
      <w:r w:rsidRPr="00236372">
        <w:rPr>
          <w:bCs/>
          <w:color w:val="auto"/>
          <w:sz w:val="22"/>
          <w:szCs w:val="22"/>
          <w:lang w:val="ro-RO"/>
        </w:rPr>
        <w:t>*Perioada de cinci ani se aplică doar pentru sectorul pomicol.</w:t>
      </w:r>
    </w:p>
    <w:p w14:paraId="3815A519"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10. Indicatori de monitorizare</w:t>
      </w:r>
    </w:p>
    <w:p w14:paraId="316B7CA9" w14:textId="77777777" w:rsidR="00457645" w:rsidRPr="0074131A" w:rsidRDefault="00457645" w:rsidP="00457645">
      <w:pPr>
        <w:pStyle w:val="ListParagraph"/>
        <w:spacing w:line="276" w:lineRule="auto"/>
        <w:ind w:left="360"/>
        <w:jc w:val="both"/>
        <w:rPr>
          <w:rFonts w:ascii="Trebuchet MS" w:hAnsi="Trebuchet MS"/>
        </w:rPr>
      </w:pPr>
      <w:r w:rsidRPr="0074131A">
        <w:rPr>
          <w:rFonts w:ascii="Trebuchet MS" w:hAnsi="Trebuchet MS"/>
        </w:rPr>
        <w:t>Numărul de exploatații ag</w:t>
      </w:r>
      <w:r>
        <w:rPr>
          <w:rFonts w:ascii="Trebuchet MS" w:hAnsi="Trebuchet MS"/>
        </w:rPr>
        <w:t>ricole/beneficiari sprijiniți;</w:t>
      </w:r>
    </w:p>
    <w:p w14:paraId="039A2B4D" w14:textId="77777777" w:rsidR="00457645" w:rsidRPr="0074131A" w:rsidRDefault="00457645" w:rsidP="00457645">
      <w:pPr>
        <w:pStyle w:val="ListParagraph"/>
        <w:spacing w:line="276" w:lineRule="auto"/>
        <w:ind w:left="360"/>
        <w:jc w:val="both"/>
        <w:rPr>
          <w:rFonts w:ascii="Trebuchet MS" w:hAnsi="Trebuchet MS"/>
        </w:rPr>
      </w:pPr>
      <w:r w:rsidRPr="0074131A">
        <w:rPr>
          <w:rFonts w:ascii="Trebuchet MS" w:hAnsi="Trebuchet MS"/>
        </w:rPr>
        <w:t>Numărul de proiecte ce au componente inova</w:t>
      </w:r>
      <w:r>
        <w:rPr>
          <w:rFonts w:ascii="Trebuchet MS" w:hAnsi="Trebuchet MS"/>
        </w:rPr>
        <w:t>tive sau de protecția mediului;</w:t>
      </w:r>
    </w:p>
    <w:p w14:paraId="4C7BDC86" w14:textId="77777777" w:rsidR="00457645" w:rsidRDefault="00457645" w:rsidP="00457645">
      <w:pPr>
        <w:pStyle w:val="ListParagraph"/>
        <w:spacing w:line="276" w:lineRule="auto"/>
        <w:ind w:left="360"/>
        <w:jc w:val="both"/>
        <w:rPr>
          <w:rFonts w:ascii="Trebuchet MS" w:hAnsi="Trebuchet MS"/>
        </w:rPr>
      </w:pPr>
      <w:r w:rsidRPr="0074131A">
        <w:rPr>
          <w:rFonts w:ascii="Trebuchet MS" w:hAnsi="Trebuchet MS"/>
        </w:rPr>
        <w:t>Numărul de locuri de muncă create.</w:t>
      </w:r>
    </w:p>
    <w:p w14:paraId="1C76BE05" w14:textId="77777777" w:rsidR="001853B1" w:rsidRDefault="001853B1">
      <w:bookmarkStart w:id="11" w:name="_GoBack"/>
      <w:bookmarkEnd w:id="11"/>
    </w:p>
    <w:sectPr w:rsidR="001853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43A5E"/>
    <w:multiLevelType w:val="hybridMultilevel"/>
    <w:tmpl w:val="CF44E6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32260F1A"/>
    <w:multiLevelType w:val="hybridMultilevel"/>
    <w:tmpl w:val="18B2A3B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3E5E5041"/>
    <w:multiLevelType w:val="hybridMultilevel"/>
    <w:tmpl w:val="0D9A1428"/>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3" w15:restartNumberingAfterBreak="0">
    <w:nsid w:val="41B906FE"/>
    <w:multiLevelType w:val="hybridMultilevel"/>
    <w:tmpl w:val="FC70FF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79607CC"/>
    <w:multiLevelType w:val="hybridMultilevel"/>
    <w:tmpl w:val="949E1278"/>
    <w:lvl w:ilvl="0" w:tplc="CADE2674">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88C76D1"/>
    <w:multiLevelType w:val="hybridMultilevel"/>
    <w:tmpl w:val="8E561E5E"/>
    <w:lvl w:ilvl="0" w:tplc="65783668">
      <w:start w:val="1"/>
      <w:numFmt w:val="bullet"/>
      <w:lvlText w:val=""/>
      <w:lvlJc w:val="left"/>
      <w:pPr>
        <w:ind w:left="1080" w:hanging="360"/>
      </w:pPr>
      <w:rPr>
        <w:rFonts w:ascii="Wingdings" w:hAnsi="Wingdings"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59C93EA1"/>
    <w:multiLevelType w:val="hybridMultilevel"/>
    <w:tmpl w:val="7F5A3294"/>
    <w:lvl w:ilvl="0" w:tplc="04180001">
      <w:start w:val="1"/>
      <w:numFmt w:val="bullet"/>
      <w:lvlText w:val=""/>
      <w:lvlJc w:val="left"/>
      <w:pPr>
        <w:ind w:left="360" w:hanging="360"/>
      </w:pPr>
      <w:rPr>
        <w:rFonts w:ascii="Symbol" w:hAnsi="Symbol" w:hint="default"/>
      </w:rPr>
    </w:lvl>
    <w:lvl w:ilvl="1" w:tplc="C5921690">
      <w:numFmt w:val="bullet"/>
      <w:lvlText w:val="-"/>
      <w:lvlJc w:val="left"/>
      <w:pPr>
        <w:ind w:left="2160" w:hanging="720"/>
      </w:pPr>
      <w:rPr>
        <w:rFonts w:ascii="Trebuchet MS" w:eastAsiaTheme="minorHAnsi" w:hAnsi="Trebuchet MS" w:cs="Trebuchet M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5BE529F9"/>
    <w:multiLevelType w:val="hybridMultilevel"/>
    <w:tmpl w:val="19808FE4"/>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8" w15:restartNumberingAfterBreak="0">
    <w:nsid w:val="749D73F1"/>
    <w:multiLevelType w:val="hybridMultilevel"/>
    <w:tmpl w:val="7A26A4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0"/>
  </w:num>
  <w:num w:numId="4">
    <w:abstractNumId w:val="3"/>
  </w:num>
  <w:num w:numId="5">
    <w:abstractNumId w:val="6"/>
  </w:num>
  <w:num w:numId="6">
    <w:abstractNumId w:val="4"/>
  </w:num>
  <w:num w:numId="7">
    <w:abstractNumId w:val="8"/>
  </w:num>
  <w:num w:numId="8">
    <w:abstractNumId w:val="1"/>
  </w:num>
  <w:num w:numId="9">
    <w:abstractNumId w:val="5"/>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CC"/>
    <w:rsid w:val="0000067F"/>
    <w:rsid w:val="00001F53"/>
    <w:rsid w:val="000031C4"/>
    <w:rsid w:val="00005DD0"/>
    <w:rsid w:val="000111AE"/>
    <w:rsid w:val="0001250E"/>
    <w:rsid w:val="0001325B"/>
    <w:rsid w:val="00017A68"/>
    <w:rsid w:val="00017EE6"/>
    <w:rsid w:val="00021EE7"/>
    <w:rsid w:val="00022E28"/>
    <w:rsid w:val="000247F8"/>
    <w:rsid w:val="000265D6"/>
    <w:rsid w:val="00027C1D"/>
    <w:rsid w:val="00030A0A"/>
    <w:rsid w:val="00030D54"/>
    <w:rsid w:val="00030F9A"/>
    <w:rsid w:val="000328A7"/>
    <w:rsid w:val="00033B53"/>
    <w:rsid w:val="00034D07"/>
    <w:rsid w:val="00037862"/>
    <w:rsid w:val="00037B72"/>
    <w:rsid w:val="00040F0C"/>
    <w:rsid w:val="00041614"/>
    <w:rsid w:val="000424D7"/>
    <w:rsid w:val="000426A7"/>
    <w:rsid w:val="00046C22"/>
    <w:rsid w:val="0004747A"/>
    <w:rsid w:val="000500B1"/>
    <w:rsid w:val="00050747"/>
    <w:rsid w:val="00054D5C"/>
    <w:rsid w:val="000550BB"/>
    <w:rsid w:val="00055464"/>
    <w:rsid w:val="00061265"/>
    <w:rsid w:val="000630B6"/>
    <w:rsid w:val="00070051"/>
    <w:rsid w:val="00070B77"/>
    <w:rsid w:val="00075434"/>
    <w:rsid w:val="000808A6"/>
    <w:rsid w:val="00082195"/>
    <w:rsid w:val="00086047"/>
    <w:rsid w:val="000878C1"/>
    <w:rsid w:val="000924FE"/>
    <w:rsid w:val="00094A34"/>
    <w:rsid w:val="00094DBE"/>
    <w:rsid w:val="00096577"/>
    <w:rsid w:val="000A15F4"/>
    <w:rsid w:val="000A3E23"/>
    <w:rsid w:val="000A4AA7"/>
    <w:rsid w:val="000A4F34"/>
    <w:rsid w:val="000A683B"/>
    <w:rsid w:val="000A6AB6"/>
    <w:rsid w:val="000A70E9"/>
    <w:rsid w:val="000A7FE7"/>
    <w:rsid w:val="000B0888"/>
    <w:rsid w:val="000B0F0C"/>
    <w:rsid w:val="000B219A"/>
    <w:rsid w:val="000B2E72"/>
    <w:rsid w:val="000B425A"/>
    <w:rsid w:val="000B5519"/>
    <w:rsid w:val="000B63BE"/>
    <w:rsid w:val="000B7515"/>
    <w:rsid w:val="000B7AF5"/>
    <w:rsid w:val="000C08B8"/>
    <w:rsid w:val="000C26E3"/>
    <w:rsid w:val="000C4017"/>
    <w:rsid w:val="000C41E4"/>
    <w:rsid w:val="000D02E0"/>
    <w:rsid w:val="000D06DE"/>
    <w:rsid w:val="000D1C1B"/>
    <w:rsid w:val="000D2670"/>
    <w:rsid w:val="000D2D32"/>
    <w:rsid w:val="000D4B02"/>
    <w:rsid w:val="000D53DB"/>
    <w:rsid w:val="000D545E"/>
    <w:rsid w:val="000D69B7"/>
    <w:rsid w:val="000E146C"/>
    <w:rsid w:val="000E1AC0"/>
    <w:rsid w:val="000E3D6E"/>
    <w:rsid w:val="000E5069"/>
    <w:rsid w:val="000E534C"/>
    <w:rsid w:val="000E6AFD"/>
    <w:rsid w:val="000F7028"/>
    <w:rsid w:val="00102221"/>
    <w:rsid w:val="00107E7B"/>
    <w:rsid w:val="001111EB"/>
    <w:rsid w:val="00114B49"/>
    <w:rsid w:val="00116A1A"/>
    <w:rsid w:val="00120ED7"/>
    <w:rsid w:val="001215F5"/>
    <w:rsid w:val="00123133"/>
    <w:rsid w:val="00127EE3"/>
    <w:rsid w:val="001319D4"/>
    <w:rsid w:val="00132503"/>
    <w:rsid w:val="00132510"/>
    <w:rsid w:val="00133605"/>
    <w:rsid w:val="001428E5"/>
    <w:rsid w:val="00143117"/>
    <w:rsid w:val="001434A6"/>
    <w:rsid w:val="0014371F"/>
    <w:rsid w:val="00144B42"/>
    <w:rsid w:val="0014565F"/>
    <w:rsid w:val="00145684"/>
    <w:rsid w:val="00145AC3"/>
    <w:rsid w:val="001505E2"/>
    <w:rsid w:val="00151878"/>
    <w:rsid w:val="00154DDA"/>
    <w:rsid w:val="00163620"/>
    <w:rsid w:val="0016744D"/>
    <w:rsid w:val="00170A30"/>
    <w:rsid w:val="00171780"/>
    <w:rsid w:val="00172506"/>
    <w:rsid w:val="0017286F"/>
    <w:rsid w:val="0017303E"/>
    <w:rsid w:val="00174D80"/>
    <w:rsid w:val="0017682D"/>
    <w:rsid w:val="00183DA9"/>
    <w:rsid w:val="001853B1"/>
    <w:rsid w:val="00186C88"/>
    <w:rsid w:val="00194844"/>
    <w:rsid w:val="00194FCC"/>
    <w:rsid w:val="001959B3"/>
    <w:rsid w:val="001970FD"/>
    <w:rsid w:val="001971CD"/>
    <w:rsid w:val="001972BC"/>
    <w:rsid w:val="00197641"/>
    <w:rsid w:val="00197C1B"/>
    <w:rsid w:val="001A1499"/>
    <w:rsid w:val="001A156B"/>
    <w:rsid w:val="001A6A91"/>
    <w:rsid w:val="001B0182"/>
    <w:rsid w:val="001B2405"/>
    <w:rsid w:val="001B31D6"/>
    <w:rsid w:val="001B4EDE"/>
    <w:rsid w:val="001B4F9B"/>
    <w:rsid w:val="001C0D63"/>
    <w:rsid w:val="001C13DD"/>
    <w:rsid w:val="001D08B0"/>
    <w:rsid w:val="001D1851"/>
    <w:rsid w:val="001D5676"/>
    <w:rsid w:val="001E00C8"/>
    <w:rsid w:val="001E40EC"/>
    <w:rsid w:val="001E5B11"/>
    <w:rsid w:val="001E625B"/>
    <w:rsid w:val="001E756D"/>
    <w:rsid w:val="001F049D"/>
    <w:rsid w:val="001F093F"/>
    <w:rsid w:val="001F0D0D"/>
    <w:rsid w:val="001F16B2"/>
    <w:rsid w:val="001F33BD"/>
    <w:rsid w:val="001F35CA"/>
    <w:rsid w:val="001F447A"/>
    <w:rsid w:val="00201620"/>
    <w:rsid w:val="00202E0A"/>
    <w:rsid w:val="00210230"/>
    <w:rsid w:val="00210829"/>
    <w:rsid w:val="00210CFB"/>
    <w:rsid w:val="002117BD"/>
    <w:rsid w:val="00211FB5"/>
    <w:rsid w:val="00213995"/>
    <w:rsid w:val="00216E7A"/>
    <w:rsid w:val="00217022"/>
    <w:rsid w:val="00217567"/>
    <w:rsid w:val="00220567"/>
    <w:rsid w:val="0022633A"/>
    <w:rsid w:val="00231E5F"/>
    <w:rsid w:val="00232976"/>
    <w:rsid w:val="002329A1"/>
    <w:rsid w:val="00232A4D"/>
    <w:rsid w:val="00233C26"/>
    <w:rsid w:val="00235F8D"/>
    <w:rsid w:val="00236DCD"/>
    <w:rsid w:val="00240BDF"/>
    <w:rsid w:val="0024132C"/>
    <w:rsid w:val="002427D3"/>
    <w:rsid w:val="002448A8"/>
    <w:rsid w:val="00244C90"/>
    <w:rsid w:val="00245E8B"/>
    <w:rsid w:val="00246DEC"/>
    <w:rsid w:val="0024748C"/>
    <w:rsid w:val="0025074C"/>
    <w:rsid w:val="002529ED"/>
    <w:rsid w:val="002534D0"/>
    <w:rsid w:val="00253801"/>
    <w:rsid w:val="00253DE3"/>
    <w:rsid w:val="002541D7"/>
    <w:rsid w:val="00254C5F"/>
    <w:rsid w:val="00255BE4"/>
    <w:rsid w:val="00257150"/>
    <w:rsid w:val="002619B7"/>
    <w:rsid w:val="002639DA"/>
    <w:rsid w:val="002649EC"/>
    <w:rsid w:val="00266BE1"/>
    <w:rsid w:val="00271A20"/>
    <w:rsid w:val="0027291F"/>
    <w:rsid w:val="00272B0E"/>
    <w:rsid w:val="002738F4"/>
    <w:rsid w:val="002803E7"/>
    <w:rsid w:val="00281668"/>
    <w:rsid w:val="00282423"/>
    <w:rsid w:val="0028331A"/>
    <w:rsid w:val="00284E59"/>
    <w:rsid w:val="002853B1"/>
    <w:rsid w:val="002875EC"/>
    <w:rsid w:val="00292708"/>
    <w:rsid w:val="00292B75"/>
    <w:rsid w:val="00292DEB"/>
    <w:rsid w:val="002965B3"/>
    <w:rsid w:val="00296F9E"/>
    <w:rsid w:val="002A1117"/>
    <w:rsid w:val="002A7438"/>
    <w:rsid w:val="002B216A"/>
    <w:rsid w:val="002B33A9"/>
    <w:rsid w:val="002B3EC5"/>
    <w:rsid w:val="002B5370"/>
    <w:rsid w:val="002B68DB"/>
    <w:rsid w:val="002C025C"/>
    <w:rsid w:val="002C2156"/>
    <w:rsid w:val="002C3D1C"/>
    <w:rsid w:val="002C4472"/>
    <w:rsid w:val="002C4906"/>
    <w:rsid w:val="002C50AC"/>
    <w:rsid w:val="002C5C45"/>
    <w:rsid w:val="002C7145"/>
    <w:rsid w:val="002C7740"/>
    <w:rsid w:val="002D348F"/>
    <w:rsid w:val="002D3A1E"/>
    <w:rsid w:val="002D4609"/>
    <w:rsid w:val="002E25FD"/>
    <w:rsid w:val="002E4A1B"/>
    <w:rsid w:val="002E58C4"/>
    <w:rsid w:val="002E5CD7"/>
    <w:rsid w:val="002E6048"/>
    <w:rsid w:val="002E79EC"/>
    <w:rsid w:val="002F0A40"/>
    <w:rsid w:val="002F254D"/>
    <w:rsid w:val="002F3458"/>
    <w:rsid w:val="002F5A2A"/>
    <w:rsid w:val="003036C5"/>
    <w:rsid w:val="00303937"/>
    <w:rsid w:val="003041DB"/>
    <w:rsid w:val="00306110"/>
    <w:rsid w:val="00306124"/>
    <w:rsid w:val="0030677A"/>
    <w:rsid w:val="00306F92"/>
    <w:rsid w:val="003138E5"/>
    <w:rsid w:val="00315E88"/>
    <w:rsid w:val="00322BF6"/>
    <w:rsid w:val="00322D9A"/>
    <w:rsid w:val="00322FBC"/>
    <w:rsid w:val="00323CAF"/>
    <w:rsid w:val="00323D2E"/>
    <w:rsid w:val="00324DA4"/>
    <w:rsid w:val="00325674"/>
    <w:rsid w:val="00331B80"/>
    <w:rsid w:val="00332C42"/>
    <w:rsid w:val="003331AB"/>
    <w:rsid w:val="003350E1"/>
    <w:rsid w:val="00336612"/>
    <w:rsid w:val="0033695C"/>
    <w:rsid w:val="00336EE5"/>
    <w:rsid w:val="0033773E"/>
    <w:rsid w:val="00340A3B"/>
    <w:rsid w:val="0034606C"/>
    <w:rsid w:val="00346356"/>
    <w:rsid w:val="003548BB"/>
    <w:rsid w:val="00355A5E"/>
    <w:rsid w:val="00355B53"/>
    <w:rsid w:val="003574FA"/>
    <w:rsid w:val="00360D69"/>
    <w:rsid w:val="003616FA"/>
    <w:rsid w:val="00361C87"/>
    <w:rsid w:val="00362A86"/>
    <w:rsid w:val="0036553B"/>
    <w:rsid w:val="00365F0B"/>
    <w:rsid w:val="00366329"/>
    <w:rsid w:val="00366B1A"/>
    <w:rsid w:val="003678C8"/>
    <w:rsid w:val="00372F30"/>
    <w:rsid w:val="00375363"/>
    <w:rsid w:val="00377DC9"/>
    <w:rsid w:val="003811AA"/>
    <w:rsid w:val="003811E6"/>
    <w:rsid w:val="0038142A"/>
    <w:rsid w:val="00385BE2"/>
    <w:rsid w:val="00385FB9"/>
    <w:rsid w:val="00391B27"/>
    <w:rsid w:val="00392770"/>
    <w:rsid w:val="00394BC9"/>
    <w:rsid w:val="003977D6"/>
    <w:rsid w:val="003A38BB"/>
    <w:rsid w:val="003A541C"/>
    <w:rsid w:val="003A61A1"/>
    <w:rsid w:val="003B3364"/>
    <w:rsid w:val="003B3770"/>
    <w:rsid w:val="003C12B9"/>
    <w:rsid w:val="003C1E75"/>
    <w:rsid w:val="003C20B8"/>
    <w:rsid w:val="003C21FC"/>
    <w:rsid w:val="003C341A"/>
    <w:rsid w:val="003C76DB"/>
    <w:rsid w:val="003C7722"/>
    <w:rsid w:val="003D0091"/>
    <w:rsid w:val="003D393E"/>
    <w:rsid w:val="003D417C"/>
    <w:rsid w:val="003D521E"/>
    <w:rsid w:val="003D7721"/>
    <w:rsid w:val="003D7C9E"/>
    <w:rsid w:val="003E0319"/>
    <w:rsid w:val="003E15A3"/>
    <w:rsid w:val="003F00B6"/>
    <w:rsid w:val="003F0391"/>
    <w:rsid w:val="003F3F56"/>
    <w:rsid w:val="003F3F95"/>
    <w:rsid w:val="003F4F35"/>
    <w:rsid w:val="004019AA"/>
    <w:rsid w:val="004044B0"/>
    <w:rsid w:val="00404B80"/>
    <w:rsid w:val="00404CE1"/>
    <w:rsid w:val="004075EC"/>
    <w:rsid w:val="00410D9C"/>
    <w:rsid w:val="00411349"/>
    <w:rsid w:val="00412368"/>
    <w:rsid w:val="004124AB"/>
    <w:rsid w:val="00413179"/>
    <w:rsid w:val="00414654"/>
    <w:rsid w:val="00416379"/>
    <w:rsid w:val="00420BF2"/>
    <w:rsid w:val="0042381B"/>
    <w:rsid w:val="004243BD"/>
    <w:rsid w:val="00424729"/>
    <w:rsid w:val="00431962"/>
    <w:rsid w:val="0043315C"/>
    <w:rsid w:val="0043409E"/>
    <w:rsid w:val="004366C8"/>
    <w:rsid w:val="004434A9"/>
    <w:rsid w:val="00444930"/>
    <w:rsid w:val="00446647"/>
    <w:rsid w:val="0045045E"/>
    <w:rsid w:val="00450A68"/>
    <w:rsid w:val="00451858"/>
    <w:rsid w:val="00454969"/>
    <w:rsid w:val="00455342"/>
    <w:rsid w:val="00456E36"/>
    <w:rsid w:val="00456EE6"/>
    <w:rsid w:val="00457645"/>
    <w:rsid w:val="00462052"/>
    <w:rsid w:val="004627CC"/>
    <w:rsid w:val="004632BA"/>
    <w:rsid w:val="00463308"/>
    <w:rsid w:val="00463AAB"/>
    <w:rsid w:val="00467127"/>
    <w:rsid w:val="0046753E"/>
    <w:rsid w:val="00467598"/>
    <w:rsid w:val="00470500"/>
    <w:rsid w:val="00470D7B"/>
    <w:rsid w:val="0047431E"/>
    <w:rsid w:val="004756E9"/>
    <w:rsid w:val="00475825"/>
    <w:rsid w:val="00475B3F"/>
    <w:rsid w:val="00475BF7"/>
    <w:rsid w:val="00476BE0"/>
    <w:rsid w:val="004800DE"/>
    <w:rsid w:val="00481002"/>
    <w:rsid w:val="0048360B"/>
    <w:rsid w:val="00484370"/>
    <w:rsid w:val="0049300E"/>
    <w:rsid w:val="0049496F"/>
    <w:rsid w:val="00494C92"/>
    <w:rsid w:val="004A1C80"/>
    <w:rsid w:val="004A22A2"/>
    <w:rsid w:val="004A2E49"/>
    <w:rsid w:val="004A3E78"/>
    <w:rsid w:val="004A7B66"/>
    <w:rsid w:val="004B02BB"/>
    <w:rsid w:val="004B0BDB"/>
    <w:rsid w:val="004B2F54"/>
    <w:rsid w:val="004B68BC"/>
    <w:rsid w:val="004B727F"/>
    <w:rsid w:val="004C5C8E"/>
    <w:rsid w:val="004C61A5"/>
    <w:rsid w:val="004C6C15"/>
    <w:rsid w:val="004D09B0"/>
    <w:rsid w:val="004D2072"/>
    <w:rsid w:val="004D36E0"/>
    <w:rsid w:val="004E247C"/>
    <w:rsid w:val="004E4159"/>
    <w:rsid w:val="004E5403"/>
    <w:rsid w:val="004E623F"/>
    <w:rsid w:val="004E732E"/>
    <w:rsid w:val="004F2237"/>
    <w:rsid w:val="004F4363"/>
    <w:rsid w:val="004F43A8"/>
    <w:rsid w:val="004F45B6"/>
    <w:rsid w:val="004F4823"/>
    <w:rsid w:val="004F54EF"/>
    <w:rsid w:val="004F5D90"/>
    <w:rsid w:val="004F717B"/>
    <w:rsid w:val="004F7504"/>
    <w:rsid w:val="004F795A"/>
    <w:rsid w:val="004F7EA9"/>
    <w:rsid w:val="00501837"/>
    <w:rsid w:val="00501EFB"/>
    <w:rsid w:val="005023E7"/>
    <w:rsid w:val="005034F8"/>
    <w:rsid w:val="00503E8B"/>
    <w:rsid w:val="00504B5F"/>
    <w:rsid w:val="005062B4"/>
    <w:rsid w:val="00506980"/>
    <w:rsid w:val="00515B9C"/>
    <w:rsid w:val="00515FE1"/>
    <w:rsid w:val="00516977"/>
    <w:rsid w:val="00516EC2"/>
    <w:rsid w:val="00517BD5"/>
    <w:rsid w:val="0052499B"/>
    <w:rsid w:val="00527EF4"/>
    <w:rsid w:val="005316BB"/>
    <w:rsid w:val="00531CCB"/>
    <w:rsid w:val="00532BD3"/>
    <w:rsid w:val="005378FE"/>
    <w:rsid w:val="00537F57"/>
    <w:rsid w:val="00540E9C"/>
    <w:rsid w:val="00544BCA"/>
    <w:rsid w:val="00545A36"/>
    <w:rsid w:val="0054663B"/>
    <w:rsid w:val="0054679F"/>
    <w:rsid w:val="00550341"/>
    <w:rsid w:val="00550383"/>
    <w:rsid w:val="005503FA"/>
    <w:rsid w:val="00550521"/>
    <w:rsid w:val="00551320"/>
    <w:rsid w:val="00551BFF"/>
    <w:rsid w:val="00552468"/>
    <w:rsid w:val="00554831"/>
    <w:rsid w:val="00556241"/>
    <w:rsid w:val="00561C5F"/>
    <w:rsid w:val="00563270"/>
    <w:rsid w:val="00563ED2"/>
    <w:rsid w:val="00570B5C"/>
    <w:rsid w:val="00571604"/>
    <w:rsid w:val="00571AE8"/>
    <w:rsid w:val="00571E13"/>
    <w:rsid w:val="00574252"/>
    <w:rsid w:val="0057627E"/>
    <w:rsid w:val="005764B0"/>
    <w:rsid w:val="00577FC3"/>
    <w:rsid w:val="00582F5A"/>
    <w:rsid w:val="00583A8F"/>
    <w:rsid w:val="0058671E"/>
    <w:rsid w:val="00586B87"/>
    <w:rsid w:val="005902E4"/>
    <w:rsid w:val="00591F91"/>
    <w:rsid w:val="00592F1E"/>
    <w:rsid w:val="005947CE"/>
    <w:rsid w:val="00595213"/>
    <w:rsid w:val="00595397"/>
    <w:rsid w:val="0059781E"/>
    <w:rsid w:val="005A4470"/>
    <w:rsid w:val="005A4744"/>
    <w:rsid w:val="005A4889"/>
    <w:rsid w:val="005A49D0"/>
    <w:rsid w:val="005A5075"/>
    <w:rsid w:val="005A5F18"/>
    <w:rsid w:val="005A77E2"/>
    <w:rsid w:val="005A79CC"/>
    <w:rsid w:val="005B0791"/>
    <w:rsid w:val="005B2002"/>
    <w:rsid w:val="005B2131"/>
    <w:rsid w:val="005B5F6D"/>
    <w:rsid w:val="005B60A0"/>
    <w:rsid w:val="005C0236"/>
    <w:rsid w:val="005C1577"/>
    <w:rsid w:val="005C45D3"/>
    <w:rsid w:val="005C73EF"/>
    <w:rsid w:val="005C7479"/>
    <w:rsid w:val="005D179A"/>
    <w:rsid w:val="005D23DF"/>
    <w:rsid w:val="005D2B69"/>
    <w:rsid w:val="005D49DB"/>
    <w:rsid w:val="005D5FDE"/>
    <w:rsid w:val="005D6C48"/>
    <w:rsid w:val="005E0751"/>
    <w:rsid w:val="005E183B"/>
    <w:rsid w:val="005E5270"/>
    <w:rsid w:val="005F0FDE"/>
    <w:rsid w:val="005F18C0"/>
    <w:rsid w:val="005F29F5"/>
    <w:rsid w:val="005F453E"/>
    <w:rsid w:val="005F4F2C"/>
    <w:rsid w:val="005F6755"/>
    <w:rsid w:val="005F6B92"/>
    <w:rsid w:val="005F6D12"/>
    <w:rsid w:val="005F6FAE"/>
    <w:rsid w:val="005F7B86"/>
    <w:rsid w:val="00604A3E"/>
    <w:rsid w:val="0060613E"/>
    <w:rsid w:val="00606922"/>
    <w:rsid w:val="00606E40"/>
    <w:rsid w:val="006076EC"/>
    <w:rsid w:val="006078FB"/>
    <w:rsid w:val="00610158"/>
    <w:rsid w:val="00610FFC"/>
    <w:rsid w:val="00611A51"/>
    <w:rsid w:val="00611EA2"/>
    <w:rsid w:val="00614354"/>
    <w:rsid w:val="0061734E"/>
    <w:rsid w:val="00617671"/>
    <w:rsid w:val="00621CF7"/>
    <w:rsid w:val="00622E7E"/>
    <w:rsid w:val="00623991"/>
    <w:rsid w:val="00624C4F"/>
    <w:rsid w:val="00626A9F"/>
    <w:rsid w:val="006301F7"/>
    <w:rsid w:val="0063044F"/>
    <w:rsid w:val="006308D2"/>
    <w:rsid w:val="00634365"/>
    <w:rsid w:val="0064195C"/>
    <w:rsid w:val="006433CC"/>
    <w:rsid w:val="0064545D"/>
    <w:rsid w:val="0064676D"/>
    <w:rsid w:val="00646AB3"/>
    <w:rsid w:val="00647298"/>
    <w:rsid w:val="0064778B"/>
    <w:rsid w:val="00651D2F"/>
    <w:rsid w:val="0065540E"/>
    <w:rsid w:val="00665035"/>
    <w:rsid w:val="0066576A"/>
    <w:rsid w:val="00666573"/>
    <w:rsid w:val="006674F9"/>
    <w:rsid w:val="0066780F"/>
    <w:rsid w:val="00672167"/>
    <w:rsid w:val="0067279E"/>
    <w:rsid w:val="006759CC"/>
    <w:rsid w:val="00675D90"/>
    <w:rsid w:val="00677A39"/>
    <w:rsid w:val="00682B71"/>
    <w:rsid w:val="006839FB"/>
    <w:rsid w:val="00685738"/>
    <w:rsid w:val="00686140"/>
    <w:rsid w:val="006862B3"/>
    <w:rsid w:val="0068682E"/>
    <w:rsid w:val="0068724C"/>
    <w:rsid w:val="00687C9E"/>
    <w:rsid w:val="00695046"/>
    <w:rsid w:val="006951AD"/>
    <w:rsid w:val="006A17C3"/>
    <w:rsid w:val="006A1B01"/>
    <w:rsid w:val="006A28FD"/>
    <w:rsid w:val="006A3C21"/>
    <w:rsid w:val="006A4762"/>
    <w:rsid w:val="006A4A44"/>
    <w:rsid w:val="006A578B"/>
    <w:rsid w:val="006A6216"/>
    <w:rsid w:val="006A6CD2"/>
    <w:rsid w:val="006A6FF3"/>
    <w:rsid w:val="006B06CC"/>
    <w:rsid w:val="006B0CF2"/>
    <w:rsid w:val="006B3436"/>
    <w:rsid w:val="006B4005"/>
    <w:rsid w:val="006B55CB"/>
    <w:rsid w:val="006B66CC"/>
    <w:rsid w:val="006B7FD6"/>
    <w:rsid w:val="006C332D"/>
    <w:rsid w:val="006C4618"/>
    <w:rsid w:val="006C5933"/>
    <w:rsid w:val="006C7850"/>
    <w:rsid w:val="006D10E4"/>
    <w:rsid w:val="006D4B4D"/>
    <w:rsid w:val="006D5F30"/>
    <w:rsid w:val="006D654B"/>
    <w:rsid w:val="006E0980"/>
    <w:rsid w:val="006E16D8"/>
    <w:rsid w:val="006E3E92"/>
    <w:rsid w:val="006F17C1"/>
    <w:rsid w:val="006F6FDD"/>
    <w:rsid w:val="0070199C"/>
    <w:rsid w:val="0070253B"/>
    <w:rsid w:val="00705CD9"/>
    <w:rsid w:val="00706135"/>
    <w:rsid w:val="0070655E"/>
    <w:rsid w:val="00711FAF"/>
    <w:rsid w:val="007164C1"/>
    <w:rsid w:val="00721471"/>
    <w:rsid w:val="0072375D"/>
    <w:rsid w:val="00725EC3"/>
    <w:rsid w:val="007273BF"/>
    <w:rsid w:val="0073162C"/>
    <w:rsid w:val="00732ABE"/>
    <w:rsid w:val="00734AC1"/>
    <w:rsid w:val="00734B7E"/>
    <w:rsid w:val="00734CE7"/>
    <w:rsid w:val="00735D7E"/>
    <w:rsid w:val="007377C0"/>
    <w:rsid w:val="007429FB"/>
    <w:rsid w:val="0074749C"/>
    <w:rsid w:val="00750878"/>
    <w:rsid w:val="0075304A"/>
    <w:rsid w:val="0075652F"/>
    <w:rsid w:val="00757908"/>
    <w:rsid w:val="007605CA"/>
    <w:rsid w:val="00761FFB"/>
    <w:rsid w:val="00764E5E"/>
    <w:rsid w:val="00767AAE"/>
    <w:rsid w:val="00770ED3"/>
    <w:rsid w:val="007752FC"/>
    <w:rsid w:val="0077589C"/>
    <w:rsid w:val="00776680"/>
    <w:rsid w:val="007766AA"/>
    <w:rsid w:val="007770E8"/>
    <w:rsid w:val="00777B31"/>
    <w:rsid w:val="00781543"/>
    <w:rsid w:val="00782152"/>
    <w:rsid w:val="00782471"/>
    <w:rsid w:val="00784B5D"/>
    <w:rsid w:val="00785D6A"/>
    <w:rsid w:val="00790A0B"/>
    <w:rsid w:val="007914C0"/>
    <w:rsid w:val="00792E64"/>
    <w:rsid w:val="007949D7"/>
    <w:rsid w:val="00794D9D"/>
    <w:rsid w:val="007A0C88"/>
    <w:rsid w:val="007A305F"/>
    <w:rsid w:val="007A491F"/>
    <w:rsid w:val="007A5BB2"/>
    <w:rsid w:val="007B62C6"/>
    <w:rsid w:val="007B6B98"/>
    <w:rsid w:val="007B7FFD"/>
    <w:rsid w:val="007C2E37"/>
    <w:rsid w:val="007C4609"/>
    <w:rsid w:val="007D1E27"/>
    <w:rsid w:val="007D30B2"/>
    <w:rsid w:val="007D50F5"/>
    <w:rsid w:val="007E1195"/>
    <w:rsid w:val="007E65A2"/>
    <w:rsid w:val="007E6FF3"/>
    <w:rsid w:val="007F0742"/>
    <w:rsid w:val="007F11A7"/>
    <w:rsid w:val="007F20F6"/>
    <w:rsid w:val="00801784"/>
    <w:rsid w:val="00803B67"/>
    <w:rsid w:val="008043C4"/>
    <w:rsid w:val="008044F2"/>
    <w:rsid w:val="0080539F"/>
    <w:rsid w:val="0081296C"/>
    <w:rsid w:val="0081333D"/>
    <w:rsid w:val="008159E5"/>
    <w:rsid w:val="00821A69"/>
    <w:rsid w:val="00823288"/>
    <w:rsid w:val="008237CD"/>
    <w:rsid w:val="008240DD"/>
    <w:rsid w:val="00824A88"/>
    <w:rsid w:val="008255B0"/>
    <w:rsid w:val="0083142D"/>
    <w:rsid w:val="00832BB6"/>
    <w:rsid w:val="00841EF8"/>
    <w:rsid w:val="00843CF0"/>
    <w:rsid w:val="00844710"/>
    <w:rsid w:val="00844F43"/>
    <w:rsid w:val="008455EC"/>
    <w:rsid w:val="00846A81"/>
    <w:rsid w:val="00846BD8"/>
    <w:rsid w:val="00846F7F"/>
    <w:rsid w:val="008517CB"/>
    <w:rsid w:val="00851C27"/>
    <w:rsid w:val="00852994"/>
    <w:rsid w:val="008560F0"/>
    <w:rsid w:val="008565C6"/>
    <w:rsid w:val="0086155D"/>
    <w:rsid w:val="0086243E"/>
    <w:rsid w:val="00863C80"/>
    <w:rsid w:val="008643B4"/>
    <w:rsid w:val="00870429"/>
    <w:rsid w:val="00871326"/>
    <w:rsid w:val="00871F94"/>
    <w:rsid w:val="00872428"/>
    <w:rsid w:val="00877742"/>
    <w:rsid w:val="00877E59"/>
    <w:rsid w:val="00880854"/>
    <w:rsid w:val="008810FC"/>
    <w:rsid w:val="008843C8"/>
    <w:rsid w:val="0088487B"/>
    <w:rsid w:val="008849E5"/>
    <w:rsid w:val="00884A44"/>
    <w:rsid w:val="0088563E"/>
    <w:rsid w:val="008861DC"/>
    <w:rsid w:val="00887C0E"/>
    <w:rsid w:val="008935F1"/>
    <w:rsid w:val="00894562"/>
    <w:rsid w:val="00894DCE"/>
    <w:rsid w:val="0089778C"/>
    <w:rsid w:val="008978FA"/>
    <w:rsid w:val="00897B1C"/>
    <w:rsid w:val="008A19E1"/>
    <w:rsid w:val="008A3226"/>
    <w:rsid w:val="008B4CD6"/>
    <w:rsid w:val="008B561B"/>
    <w:rsid w:val="008B60CD"/>
    <w:rsid w:val="008B68F4"/>
    <w:rsid w:val="008B6EB9"/>
    <w:rsid w:val="008B6ED7"/>
    <w:rsid w:val="008B7645"/>
    <w:rsid w:val="008B7EB9"/>
    <w:rsid w:val="008C2030"/>
    <w:rsid w:val="008C2347"/>
    <w:rsid w:val="008C2B23"/>
    <w:rsid w:val="008C2FF5"/>
    <w:rsid w:val="008D39D4"/>
    <w:rsid w:val="008D54FB"/>
    <w:rsid w:val="008D655F"/>
    <w:rsid w:val="008D6A42"/>
    <w:rsid w:val="008E6ACF"/>
    <w:rsid w:val="008E7F4A"/>
    <w:rsid w:val="008F19C1"/>
    <w:rsid w:val="008F23CA"/>
    <w:rsid w:val="008F4400"/>
    <w:rsid w:val="008F5BCE"/>
    <w:rsid w:val="008F6768"/>
    <w:rsid w:val="008F7403"/>
    <w:rsid w:val="00901D68"/>
    <w:rsid w:val="00904D6A"/>
    <w:rsid w:val="009059CD"/>
    <w:rsid w:val="00905FB0"/>
    <w:rsid w:val="0090681A"/>
    <w:rsid w:val="0090770F"/>
    <w:rsid w:val="009077C1"/>
    <w:rsid w:val="00910907"/>
    <w:rsid w:val="00911513"/>
    <w:rsid w:val="00912923"/>
    <w:rsid w:val="009143BF"/>
    <w:rsid w:val="009148ED"/>
    <w:rsid w:val="00914D02"/>
    <w:rsid w:val="009171FE"/>
    <w:rsid w:val="00917272"/>
    <w:rsid w:val="009173A0"/>
    <w:rsid w:val="00922285"/>
    <w:rsid w:val="0092334E"/>
    <w:rsid w:val="00925016"/>
    <w:rsid w:val="009254D3"/>
    <w:rsid w:val="00925732"/>
    <w:rsid w:val="0092574E"/>
    <w:rsid w:val="00925A86"/>
    <w:rsid w:val="00925BBF"/>
    <w:rsid w:val="00926521"/>
    <w:rsid w:val="00926D38"/>
    <w:rsid w:val="0092736E"/>
    <w:rsid w:val="00927874"/>
    <w:rsid w:val="00932A72"/>
    <w:rsid w:val="0093433C"/>
    <w:rsid w:val="00935BC6"/>
    <w:rsid w:val="00942475"/>
    <w:rsid w:val="00942CD5"/>
    <w:rsid w:val="00944C85"/>
    <w:rsid w:val="00946CF0"/>
    <w:rsid w:val="009472DB"/>
    <w:rsid w:val="00951380"/>
    <w:rsid w:val="00951C10"/>
    <w:rsid w:val="00951EC2"/>
    <w:rsid w:val="00953410"/>
    <w:rsid w:val="009539B5"/>
    <w:rsid w:val="00955CD3"/>
    <w:rsid w:val="00956D48"/>
    <w:rsid w:val="00957092"/>
    <w:rsid w:val="00960F74"/>
    <w:rsid w:val="00961244"/>
    <w:rsid w:val="00961774"/>
    <w:rsid w:val="00962156"/>
    <w:rsid w:val="00964500"/>
    <w:rsid w:val="009656D4"/>
    <w:rsid w:val="00965D0E"/>
    <w:rsid w:val="00971A58"/>
    <w:rsid w:val="00973BA3"/>
    <w:rsid w:val="00973F7C"/>
    <w:rsid w:val="00974A5C"/>
    <w:rsid w:val="00976664"/>
    <w:rsid w:val="00976A6F"/>
    <w:rsid w:val="00982382"/>
    <w:rsid w:val="00982825"/>
    <w:rsid w:val="00984007"/>
    <w:rsid w:val="00987AC6"/>
    <w:rsid w:val="00987F13"/>
    <w:rsid w:val="009972B8"/>
    <w:rsid w:val="009973CC"/>
    <w:rsid w:val="00997DBC"/>
    <w:rsid w:val="009A0C6D"/>
    <w:rsid w:val="009A489A"/>
    <w:rsid w:val="009A64F5"/>
    <w:rsid w:val="009A65EB"/>
    <w:rsid w:val="009B2EED"/>
    <w:rsid w:val="009C035D"/>
    <w:rsid w:val="009C0C73"/>
    <w:rsid w:val="009C1C49"/>
    <w:rsid w:val="009C2600"/>
    <w:rsid w:val="009C2717"/>
    <w:rsid w:val="009C2775"/>
    <w:rsid w:val="009C5291"/>
    <w:rsid w:val="009C7808"/>
    <w:rsid w:val="009D2519"/>
    <w:rsid w:val="009D2535"/>
    <w:rsid w:val="009D3B52"/>
    <w:rsid w:val="009D5D57"/>
    <w:rsid w:val="009D6672"/>
    <w:rsid w:val="009E1599"/>
    <w:rsid w:val="009E27B8"/>
    <w:rsid w:val="009E55E7"/>
    <w:rsid w:val="009E5E7A"/>
    <w:rsid w:val="009F1545"/>
    <w:rsid w:val="009F2029"/>
    <w:rsid w:val="009F67F6"/>
    <w:rsid w:val="00A0274D"/>
    <w:rsid w:val="00A02DF1"/>
    <w:rsid w:val="00A03E54"/>
    <w:rsid w:val="00A047AB"/>
    <w:rsid w:val="00A06713"/>
    <w:rsid w:val="00A06B82"/>
    <w:rsid w:val="00A07AD0"/>
    <w:rsid w:val="00A14304"/>
    <w:rsid w:val="00A1483A"/>
    <w:rsid w:val="00A1544A"/>
    <w:rsid w:val="00A17ECD"/>
    <w:rsid w:val="00A20823"/>
    <w:rsid w:val="00A228AB"/>
    <w:rsid w:val="00A23E97"/>
    <w:rsid w:val="00A25321"/>
    <w:rsid w:val="00A253A0"/>
    <w:rsid w:val="00A26B39"/>
    <w:rsid w:val="00A27361"/>
    <w:rsid w:val="00A31A90"/>
    <w:rsid w:val="00A413A1"/>
    <w:rsid w:val="00A47D58"/>
    <w:rsid w:val="00A47E4B"/>
    <w:rsid w:val="00A54363"/>
    <w:rsid w:val="00A543CF"/>
    <w:rsid w:val="00A572D3"/>
    <w:rsid w:val="00A62631"/>
    <w:rsid w:val="00A633FA"/>
    <w:rsid w:val="00A64163"/>
    <w:rsid w:val="00A66B4B"/>
    <w:rsid w:val="00A66F41"/>
    <w:rsid w:val="00A70100"/>
    <w:rsid w:val="00A71C43"/>
    <w:rsid w:val="00A72072"/>
    <w:rsid w:val="00A72695"/>
    <w:rsid w:val="00A728FE"/>
    <w:rsid w:val="00A72E5B"/>
    <w:rsid w:val="00A72FA4"/>
    <w:rsid w:val="00A74683"/>
    <w:rsid w:val="00A74ACE"/>
    <w:rsid w:val="00A80181"/>
    <w:rsid w:val="00A81E1E"/>
    <w:rsid w:val="00A8270C"/>
    <w:rsid w:val="00A839D3"/>
    <w:rsid w:val="00A85E62"/>
    <w:rsid w:val="00A85F5D"/>
    <w:rsid w:val="00A911F9"/>
    <w:rsid w:val="00A92FD2"/>
    <w:rsid w:val="00A96828"/>
    <w:rsid w:val="00AA16B5"/>
    <w:rsid w:val="00AA635C"/>
    <w:rsid w:val="00AA7273"/>
    <w:rsid w:val="00AB2F2E"/>
    <w:rsid w:val="00AB5205"/>
    <w:rsid w:val="00AB76A9"/>
    <w:rsid w:val="00AC16FB"/>
    <w:rsid w:val="00AC2590"/>
    <w:rsid w:val="00AC70B4"/>
    <w:rsid w:val="00AD03FA"/>
    <w:rsid w:val="00AD0999"/>
    <w:rsid w:val="00AD0C43"/>
    <w:rsid w:val="00AD61FB"/>
    <w:rsid w:val="00AD64CC"/>
    <w:rsid w:val="00AE0482"/>
    <w:rsid w:val="00AE0F77"/>
    <w:rsid w:val="00AE60F2"/>
    <w:rsid w:val="00AE6A39"/>
    <w:rsid w:val="00AE7DB6"/>
    <w:rsid w:val="00AF0B15"/>
    <w:rsid w:val="00AF23DD"/>
    <w:rsid w:val="00AF3C52"/>
    <w:rsid w:val="00AF3ECC"/>
    <w:rsid w:val="00AF68F5"/>
    <w:rsid w:val="00AF79C8"/>
    <w:rsid w:val="00B018F3"/>
    <w:rsid w:val="00B1288C"/>
    <w:rsid w:val="00B12C36"/>
    <w:rsid w:val="00B17FFE"/>
    <w:rsid w:val="00B212AA"/>
    <w:rsid w:val="00B24B32"/>
    <w:rsid w:val="00B25E3D"/>
    <w:rsid w:val="00B2641C"/>
    <w:rsid w:val="00B27FA3"/>
    <w:rsid w:val="00B301E4"/>
    <w:rsid w:val="00B30AC2"/>
    <w:rsid w:val="00B30D03"/>
    <w:rsid w:val="00B32EAA"/>
    <w:rsid w:val="00B3587D"/>
    <w:rsid w:val="00B35C69"/>
    <w:rsid w:val="00B35C99"/>
    <w:rsid w:val="00B36961"/>
    <w:rsid w:val="00B37ABB"/>
    <w:rsid w:val="00B40BDA"/>
    <w:rsid w:val="00B40FFE"/>
    <w:rsid w:val="00B4330B"/>
    <w:rsid w:val="00B457DD"/>
    <w:rsid w:val="00B47B33"/>
    <w:rsid w:val="00B47DD7"/>
    <w:rsid w:val="00B52858"/>
    <w:rsid w:val="00B52885"/>
    <w:rsid w:val="00B528AD"/>
    <w:rsid w:val="00B54B84"/>
    <w:rsid w:val="00B5542D"/>
    <w:rsid w:val="00B565A5"/>
    <w:rsid w:val="00B57F04"/>
    <w:rsid w:val="00B63334"/>
    <w:rsid w:val="00B65816"/>
    <w:rsid w:val="00B67535"/>
    <w:rsid w:val="00B702DE"/>
    <w:rsid w:val="00B70757"/>
    <w:rsid w:val="00B748EB"/>
    <w:rsid w:val="00B76A74"/>
    <w:rsid w:val="00B77430"/>
    <w:rsid w:val="00B80AB4"/>
    <w:rsid w:val="00B813A1"/>
    <w:rsid w:val="00B83DDD"/>
    <w:rsid w:val="00B853E7"/>
    <w:rsid w:val="00B85B28"/>
    <w:rsid w:val="00B90017"/>
    <w:rsid w:val="00B9212A"/>
    <w:rsid w:val="00BA356A"/>
    <w:rsid w:val="00BA3E63"/>
    <w:rsid w:val="00BA6B9E"/>
    <w:rsid w:val="00BA78F9"/>
    <w:rsid w:val="00BB14FC"/>
    <w:rsid w:val="00BB1705"/>
    <w:rsid w:val="00BB3179"/>
    <w:rsid w:val="00BB6DCD"/>
    <w:rsid w:val="00BC2C80"/>
    <w:rsid w:val="00BC4CC3"/>
    <w:rsid w:val="00BC4DEF"/>
    <w:rsid w:val="00BC5482"/>
    <w:rsid w:val="00BC6269"/>
    <w:rsid w:val="00BD2429"/>
    <w:rsid w:val="00BD2BDE"/>
    <w:rsid w:val="00BD36DC"/>
    <w:rsid w:val="00BD3F91"/>
    <w:rsid w:val="00BD4DA8"/>
    <w:rsid w:val="00BD5E2C"/>
    <w:rsid w:val="00BE47BC"/>
    <w:rsid w:val="00BE573C"/>
    <w:rsid w:val="00BE5BDE"/>
    <w:rsid w:val="00BF0A00"/>
    <w:rsid w:val="00BF0F59"/>
    <w:rsid w:val="00BF1414"/>
    <w:rsid w:val="00BF2C2A"/>
    <w:rsid w:val="00BF521A"/>
    <w:rsid w:val="00BF52F4"/>
    <w:rsid w:val="00BF672C"/>
    <w:rsid w:val="00BF6F0B"/>
    <w:rsid w:val="00C02488"/>
    <w:rsid w:val="00C02D11"/>
    <w:rsid w:val="00C05D18"/>
    <w:rsid w:val="00C06D45"/>
    <w:rsid w:val="00C10B50"/>
    <w:rsid w:val="00C110D9"/>
    <w:rsid w:val="00C13958"/>
    <w:rsid w:val="00C1502A"/>
    <w:rsid w:val="00C150EF"/>
    <w:rsid w:val="00C152E2"/>
    <w:rsid w:val="00C17935"/>
    <w:rsid w:val="00C237DA"/>
    <w:rsid w:val="00C259AE"/>
    <w:rsid w:val="00C25D67"/>
    <w:rsid w:val="00C30D33"/>
    <w:rsid w:val="00C32944"/>
    <w:rsid w:val="00C331F0"/>
    <w:rsid w:val="00C3512A"/>
    <w:rsid w:val="00C37CAC"/>
    <w:rsid w:val="00C4179C"/>
    <w:rsid w:val="00C443BF"/>
    <w:rsid w:val="00C500BE"/>
    <w:rsid w:val="00C50C9E"/>
    <w:rsid w:val="00C539A3"/>
    <w:rsid w:val="00C60206"/>
    <w:rsid w:val="00C6023C"/>
    <w:rsid w:val="00C6186F"/>
    <w:rsid w:val="00C62CD3"/>
    <w:rsid w:val="00C62E0F"/>
    <w:rsid w:val="00C62ED3"/>
    <w:rsid w:val="00C640B9"/>
    <w:rsid w:val="00C658C4"/>
    <w:rsid w:val="00C6595C"/>
    <w:rsid w:val="00C6633E"/>
    <w:rsid w:val="00C66E55"/>
    <w:rsid w:val="00C70698"/>
    <w:rsid w:val="00C711E8"/>
    <w:rsid w:val="00C742F8"/>
    <w:rsid w:val="00C747A5"/>
    <w:rsid w:val="00C81924"/>
    <w:rsid w:val="00C8321F"/>
    <w:rsid w:val="00C846CA"/>
    <w:rsid w:val="00C85D81"/>
    <w:rsid w:val="00C86602"/>
    <w:rsid w:val="00C875E6"/>
    <w:rsid w:val="00C879C7"/>
    <w:rsid w:val="00C87FED"/>
    <w:rsid w:val="00C90B14"/>
    <w:rsid w:val="00C924B9"/>
    <w:rsid w:val="00C933EF"/>
    <w:rsid w:val="00C9411D"/>
    <w:rsid w:val="00C96CAB"/>
    <w:rsid w:val="00CA532C"/>
    <w:rsid w:val="00CA53E1"/>
    <w:rsid w:val="00CA6E8B"/>
    <w:rsid w:val="00CA73C5"/>
    <w:rsid w:val="00CA78B4"/>
    <w:rsid w:val="00CB6DDB"/>
    <w:rsid w:val="00CC4244"/>
    <w:rsid w:val="00CC630F"/>
    <w:rsid w:val="00CC6721"/>
    <w:rsid w:val="00CD234B"/>
    <w:rsid w:val="00CD2EEB"/>
    <w:rsid w:val="00CD3728"/>
    <w:rsid w:val="00CD519E"/>
    <w:rsid w:val="00CD5719"/>
    <w:rsid w:val="00CD588E"/>
    <w:rsid w:val="00CD5B99"/>
    <w:rsid w:val="00CE2488"/>
    <w:rsid w:val="00CE2C00"/>
    <w:rsid w:val="00CE4F1D"/>
    <w:rsid w:val="00CE5B40"/>
    <w:rsid w:val="00CE73E6"/>
    <w:rsid w:val="00CF0B2C"/>
    <w:rsid w:val="00CF1E04"/>
    <w:rsid w:val="00CF1E4D"/>
    <w:rsid w:val="00CF2268"/>
    <w:rsid w:val="00CF585F"/>
    <w:rsid w:val="00CF7C61"/>
    <w:rsid w:val="00D00B25"/>
    <w:rsid w:val="00D02718"/>
    <w:rsid w:val="00D02E86"/>
    <w:rsid w:val="00D073B1"/>
    <w:rsid w:val="00D07DEA"/>
    <w:rsid w:val="00D1069A"/>
    <w:rsid w:val="00D15FC4"/>
    <w:rsid w:val="00D1649B"/>
    <w:rsid w:val="00D17F3A"/>
    <w:rsid w:val="00D20803"/>
    <w:rsid w:val="00D23AE5"/>
    <w:rsid w:val="00D247E9"/>
    <w:rsid w:val="00D25844"/>
    <w:rsid w:val="00D26E44"/>
    <w:rsid w:val="00D3073C"/>
    <w:rsid w:val="00D30F30"/>
    <w:rsid w:val="00D32350"/>
    <w:rsid w:val="00D3428B"/>
    <w:rsid w:val="00D3606E"/>
    <w:rsid w:val="00D4063F"/>
    <w:rsid w:val="00D410B6"/>
    <w:rsid w:val="00D420A3"/>
    <w:rsid w:val="00D43FC0"/>
    <w:rsid w:val="00D44DA5"/>
    <w:rsid w:val="00D4534A"/>
    <w:rsid w:val="00D46019"/>
    <w:rsid w:val="00D46459"/>
    <w:rsid w:val="00D46ABE"/>
    <w:rsid w:val="00D46F49"/>
    <w:rsid w:val="00D5121D"/>
    <w:rsid w:val="00D52A07"/>
    <w:rsid w:val="00D56C96"/>
    <w:rsid w:val="00D573C4"/>
    <w:rsid w:val="00D60245"/>
    <w:rsid w:val="00D61600"/>
    <w:rsid w:val="00D62B1C"/>
    <w:rsid w:val="00D710D6"/>
    <w:rsid w:val="00D715C2"/>
    <w:rsid w:val="00D718DF"/>
    <w:rsid w:val="00D74953"/>
    <w:rsid w:val="00D80AC1"/>
    <w:rsid w:val="00D80F43"/>
    <w:rsid w:val="00D812F9"/>
    <w:rsid w:val="00D848F4"/>
    <w:rsid w:val="00D84C97"/>
    <w:rsid w:val="00D909AF"/>
    <w:rsid w:val="00D95F87"/>
    <w:rsid w:val="00D97712"/>
    <w:rsid w:val="00DA15F4"/>
    <w:rsid w:val="00DA22B4"/>
    <w:rsid w:val="00DA3AFA"/>
    <w:rsid w:val="00DA4874"/>
    <w:rsid w:val="00DA4EAA"/>
    <w:rsid w:val="00DA7689"/>
    <w:rsid w:val="00DA78F3"/>
    <w:rsid w:val="00DB0B75"/>
    <w:rsid w:val="00DB30F4"/>
    <w:rsid w:val="00DB31A4"/>
    <w:rsid w:val="00DB3EAA"/>
    <w:rsid w:val="00DB3F30"/>
    <w:rsid w:val="00DB6FFB"/>
    <w:rsid w:val="00DB7EB4"/>
    <w:rsid w:val="00DC215C"/>
    <w:rsid w:val="00DC576D"/>
    <w:rsid w:val="00DD0740"/>
    <w:rsid w:val="00DD5458"/>
    <w:rsid w:val="00DD5ABD"/>
    <w:rsid w:val="00DD6014"/>
    <w:rsid w:val="00DE00B1"/>
    <w:rsid w:val="00DE07F8"/>
    <w:rsid w:val="00DE101B"/>
    <w:rsid w:val="00DE1DE9"/>
    <w:rsid w:val="00DF0052"/>
    <w:rsid w:val="00DF04A9"/>
    <w:rsid w:val="00DF4F88"/>
    <w:rsid w:val="00DF5492"/>
    <w:rsid w:val="00DF582B"/>
    <w:rsid w:val="00DF6764"/>
    <w:rsid w:val="00DF7884"/>
    <w:rsid w:val="00E001CC"/>
    <w:rsid w:val="00E02886"/>
    <w:rsid w:val="00E02EF9"/>
    <w:rsid w:val="00E126E0"/>
    <w:rsid w:val="00E13CAE"/>
    <w:rsid w:val="00E14584"/>
    <w:rsid w:val="00E20572"/>
    <w:rsid w:val="00E2086D"/>
    <w:rsid w:val="00E215C1"/>
    <w:rsid w:val="00E21A57"/>
    <w:rsid w:val="00E2303A"/>
    <w:rsid w:val="00E23186"/>
    <w:rsid w:val="00E26B85"/>
    <w:rsid w:val="00E30C40"/>
    <w:rsid w:val="00E32051"/>
    <w:rsid w:val="00E33C26"/>
    <w:rsid w:val="00E3478F"/>
    <w:rsid w:val="00E36025"/>
    <w:rsid w:val="00E362E1"/>
    <w:rsid w:val="00E36B6F"/>
    <w:rsid w:val="00E41BB3"/>
    <w:rsid w:val="00E432DD"/>
    <w:rsid w:val="00E447DA"/>
    <w:rsid w:val="00E453C3"/>
    <w:rsid w:val="00E458C9"/>
    <w:rsid w:val="00E459BF"/>
    <w:rsid w:val="00E46337"/>
    <w:rsid w:val="00E46F05"/>
    <w:rsid w:val="00E47A7F"/>
    <w:rsid w:val="00E47AEC"/>
    <w:rsid w:val="00E51853"/>
    <w:rsid w:val="00E519DC"/>
    <w:rsid w:val="00E5305F"/>
    <w:rsid w:val="00E57F66"/>
    <w:rsid w:val="00E60461"/>
    <w:rsid w:val="00E623E8"/>
    <w:rsid w:val="00E62738"/>
    <w:rsid w:val="00E63625"/>
    <w:rsid w:val="00E66CBA"/>
    <w:rsid w:val="00E671CB"/>
    <w:rsid w:val="00E705C7"/>
    <w:rsid w:val="00E8175E"/>
    <w:rsid w:val="00E8672E"/>
    <w:rsid w:val="00E86B6F"/>
    <w:rsid w:val="00E92274"/>
    <w:rsid w:val="00E93A2A"/>
    <w:rsid w:val="00EA17C3"/>
    <w:rsid w:val="00EA32BB"/>
    <w:rsid w:val="00EA3DB1"/>
    <w:rsid w:val="00EA4542"/>
    <w:rsid w:val="00EA6D68"/>
    <w:rsid w:val="00EB2AF9"/>
    <w:rsid w:val="00EB668F"/>
    <w:rsid w:val="00EB70F5"/>
    <w:rsid w:val="00EB7BC6"/>
    <w:rsid w:val="00EC15DA"/>
    <w:rsid w:val="00EC18BF"/>
    <w:rsid w:val="00EC1CF1"/>
    <w:rsid w:val="00EC1DD5"/>
    <w:rsid w:val="00EC635F"/>
    <w:rsid w:val="00EC7AFC"/>
    <w:rsid w:val="00ED0B3C"/>
    <w:rsid w:val="00ED0C99"/>
    <w:rsid w:val="00ED1082"/>
    <w:rsid w:val="00ED3203"/>
    <w:rsid w:val="00ED4486"/>
    <w:rsid w:val="00ED4998"/>
    <w:rsid w:val="00ED5E10"/>
    <w:rsid w:val="00ED7A41"/>
    <w:rsid w:val="00EE17E1"/>
    <w:rsid w:val="00EE1C51"/>
    <w:rsid w:val="00EE1D48"/>
    <w:rsid w:val="00EE2DBF"/>
    <w:rsid w:val="00EE4722"/>
    <w:rsid w:val="00EE49B9"/>
    <w:rsid w:val="00EE4D17"/>
    <w:rsid w:val="00EE6B17"/>
    <w:rsid w:val="00EF0955"/>
    <w:rsid w:val="00EF0B46"/>
    <w:rsid w:val="00EF0D49"/>
    <w:rsid w:val="00EF4E05"/>
    <w:rsid w:val="00EF520D"/>
    <w:rsid w:val="00EF59AE"/>
    <w:rsid w:val="00EF7AD5"/>
    <w:rsid w:val="00F01163"/>
    <w:rsid w:val="00F01643"/>
    <w:rsid w:val="00F0252B"/>
    <w:rsid w:val="00F03587"/>
    <w:rsid w:val="00F0421A"/>
    <w:rsid w:val="00F05E08"/>
    <w:rsid w:val="00F06C0D"/>
    <w:rsid w:val="00F07241"/>
    <w:rsid w:val="00F1049E"/>
    <w:rsid w:val="00F107EE"/>
    <w:rsid w:val="00F10983"/>
    <w:rsid w:val="00F10DC5"/>
    <w:rsid w:val="00F20348"/>
    <w:rsid w:val="00F24C79"/>
    <w:rsid w:val="00F252D5"/>
    <w:rsid w:val="00F25487"/>
    <w:rsid w:val="00F31E55"/>
    <w:rsid w:val="00F32C19"/>
    <w:rsid w:val="00F33733"/>
    <w:rsid w:val="00F33E12"/>
    <w:rsid w:val="00F34AA3"/>
    <w:rsid w:val="00F35B8B"/>
    <w:rsid w:val="00F36D6E"/>
    <w:rsid w:val="00F4072D"/>
    <w:rsid w:val="00F409BF"/>
    <w:rsid w:val="00F42B37"/>
    <w:rsid w:val="00F44DFC"/>
    <w:rsid w:val="00F46E32"/>
    <w:rsid w:val="00F47D02"/>
    <w:rsid w:val="00F47E74"/>
    <w:rsid w:val="00F50E4D"/>
    <w:rsid w:val="00F53C05"/>
    <w:rsid w:val="00F63ADA"/>
    <w:rsid w:val="00F66DEC"/>
    <w:rsid w:val="00F66F92"/>
    <w:rsid w:val="00F7286A"/>
    <w:rsid w:val="00F75936"/>
    <w:rsid w:val="00F75A2F"/>
    <w:rsid w:val="00F831EE"/>
    <w:rsid w:val="00F853A6"/>
    <w:rsid w:val="00F9047D"/>
    <w:rsid w:val="00F90E4A"/>
    <w:rsid w:val="00F91D53"/>
    <w:rsid w:val="00F92875"/>
    <w:rsid w:val="00F93FCE"/>
    <w:rsid w:val="00F95A46"/>
    <w:rsid w:val="00F96FE8"/>
    <w:rsid w:val="00F974BA"/>
    <w:rsid w:val="00FA0C50"/>
    <w:rsid w:val="00FA0DF3"/>
    <w:rsid w:val="00FA11EA"/>
    <w:rsid w:val="00FA2235"/>
    <w:rsid w:val="00FA61EF"/>
    <w:rsid w:val="00FB084B"/>
    <w:rsid w:val="00FB0B44"/>
    <w:rsid w:val="00FB2127"/>
    <w:rsid w:val="00FB7D43"/>
    <w:rsid w:val="00FC0284"/>
    <w:rsid w:val="00FC2D09"/>
    <w:rsid w:val="00FC7D2E"/>
    <w:rsid w:val="00FD1C1C"/>
    <w:rsid w:val="00FD2E01"/>
    <w:rsid w:val="00FD4142"/>
    <w:rsid w:val="00FD6640"/>
    <w:rsid w:val="00FD69D6"/>
    <w:rsid w:val="00FE2A0D"/>
    <w:rsid w:val="00FE3298"/>
    <w:rsid w:val="00FE3A42"/>
    <w:rsid w:val="00FE42AF"/>
    <w:rsid w:val="00FE5E86"/>
    <w:rsid w:val="00FE6430"/>
    <w:rsid w:val="00FE6E70"/>
    <w:rsid w:val="00FE7428"/>
    <w:rsid w:val="00FF267A"/>
    <w:rsid w:val="00FF2854"/>
    <w:rsid w:val="00FF3A61"/>
    <w:rsid w:val="00FF415F"/>
    <w:rsid w:val="00FF53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5EF6-5B39-4BBC-B0B8-CD9EA4A4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7645"/>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7645"/>
    <w:pPr>
      <w:autoSpaceDE w:val="0"/>
      <w:autoSpaceDN w:val="0"/>
      <w:adjustRightInd w:val="0"/>
      <w:spacing w:after="0" w:line="240" w:lineRule="auto"/>
    </w:pPr>
    <w:rPr>
      <w:rFonts w:ascii="Trebuchet MS" w:hAnsi="Trebuchet MS" w:cs="Trebuchet MS"/>
      <w:color w:val="000000"/>
      <w:sz w:val="24"/>
      <w:szCs w:val="24"/>
      <w:lang w:val="en-US"/>
    </w:rPr>
  </w:style>
  <w:style w:type="paragraph" w:styleId="ListParagraph">
    <w:name w:val="List Paragraph"/>
    <w:basedOn w:val="Normal"/>
    <w:uiPriority w:val="34"/>
    <w:qFormat/>
    <w:rsid w:val="004576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1502</Words>
  <Characters>8565</Characters>
  <Application>Microsoft Office Word</Application>
  <DocSecurity>0</DocSecurity>
  <Lines>71</Lines>
  <Paragraphs>20</Paragraphs>
  <ScaleCrop>false</ScaleCrop>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2019-03-06T09:21:00Z</dcterms:created>
  <dcterms:modified xsi:type="dcterms:W3CDTF">2019-03-06T09:22:00Z</dcterms:modified>
</cp:coreProperties>
</file>